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inorHAnsi"/>
          <w:color w:val="5B9BD5" w:themeColor="accent1"/>
          <w:rtl/>
        </w:rPr>
        <w:id w:val="-65351247"/>
        <w:docPartObj>
          <w:docPartGallery w:val="Cover Pages"/>
          <w:docPartUnique/>
        </w:docPartObj>
      </w:sdtPr>
      <w:sdtEndPr>
        <w:rPr>
          <w:b/>
          <w:bCs/>
          <w:color w:val="auto"/>
          <w:sz w:val="48"/>
          <w:szCs w:val="48"/>
          <w:rtl w:val="0"/>
        </w:rPr>
      </w:sdtEndPr>
      <w:sdtContent>
        <w:p w:rsidR="000079F5" w:rsidRDefault="000079F5" w:rsidP="000079F5">
          <w:pPr>
            <w:pStyle w:val="a4"/>
            <w:jc w:val="center"/>
            <w:rPr>
              <w:rFonts w:cs="Arial"/>
              <w:color w:val="5B9BD5" w:themeColor="accent1"/>
            </w:rPr>
          </w:pPr>
          <w:r>
            <w:rPr>
              <w:rFonts w:cs="Arial"/>
              <w:noProof/>
              <w:color w:val="5B9BD5" w:themeColor="accent1"/>
            </w:rPr>
            <w:drawing>
              <wp:anchor distT="0" distB="0" distL="114300" distR="114300" simplePos="0" relativeHeight="251668480" behindDoc="0" locked="0" layoutInCell="1" allowOverlap="1">
                <wp:simplePos x="0" y="0"/>
                <wp:positionH relativeFrom="column">
                  <wp:posOffset>299720</wp:posOffset>
                </wp:positionH>
                <wp:positionV relativeFrom="paragraph">
                  <wp:posOffset>-28575</wp:posOffset>
                </wp:positionV>
                <wp:extent cx="5248275" cy="2619375"/>
                <wp:effectExtent l="19050" t="0" r="9525" b="0"/>
                <wp:wrapNone/>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248275" cy="2619375"/>
                        </a:xfrm>
                        <a:prstGeom prst="rect">
                          <a:avLst/>
                        </a:prstGeom>
                        <a:noFill/>
                      </pic:spPr>
                    </pic:pic>
                  </a:graphicData>
                </a:graphic>
              </wp:anchor>
            </w:drawing>
          </w: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ind w:firstLine="0"/>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0079F5" w:rsidP="000079F5">
          <w:pPr>
            <w:pStyle w:val="a4"/>
            <w:jc w:val="center"/>
            <w:rPr>
              <w:rFonts w:cs="Arial"/>
              <w:color w:val="5B9BD5" w:themeColor="accent1"/>
            </w:rPr>
          </w:pPr>
        </w:p>
        <w:p w:rsidR="000079F5" w:rsidRDefault="00CA5A6E" w:rsidP="000079F5">
          <w:pPr>
            <w:pStyle w:val="a4"/>
            <w:jc w:val="center"/>
            <w:rPr>
              <w:rFonts w:cs="Arial"/>
              <w:color w:val="5B9BD5" w:themeColor="accent1"/>
            </w:rPr>
          </w:pPr>
          <w:r w:rsidRPr="00CA5A6E">
            <w:rPr>
              <w:rFonts w:cs="Arial"/>
              <w:noProof/>
              <w:color w:val="5B9BD5" w:themeColor="accent1"/>
              <w:rtl/>
            </w:rPr>
            <w:drawing>
              <wp:inline distT="0" distB="0" distL="0" distR="0">
                <wp:extent cx="1552575" cy="751907"/>
                <wp:effectExtent l="19050" t="0" r="9525" b="0"/>
                <wp:docPr id="7" name="صورة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9" cstate="print">
                          <a:biLevel thresh="75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flipH="1">
                          <a:off x="0" y="0"/>
                          <a:ext cx="1550754" cy="751025"/>
                        </a:xfrm>
                        <a:prstGeom prst="rect">
                          <a:avLst/>
                        </a:prstGeom>
                        <a:noFill/>
                        <a:ln>
                          <a:noFill/>
                        </a:ln>
                      </pic:spPr>
                    </pic:pic>
                  </a:graphicData>
                </a:graphic>
              </wp:inline>
            </w:drawing>
          </w:r>
        </w:p>
        <w:p w:rsidR="00D07593" w:rsidRDefault="00B50B56" w:rsidP="00CA5A6E">
          <w:pPr>
            <w:pStyle w:val="a4"/>
            <w:ind w:firstLine="0"/>
            <w:rPr>
              <w:color w:val="5B9BD5" w:themeColor="accent1"/>
            </w:rPr>
          </w:pPr>
          <w:r>
            <w:rPr>
              <w:noProof/>
              <w:color w:val="5B9BD5" w:themeColor="accent1"/>
            </w:rPr>
            <w:pict>
              <v:line id="رابط مستقيم 3" o:spid="_x0000_s1026" style="position:absolute;left:0;text-align:left;flip:x;z-index:251662336;visibility:visible;mso-width-relative:margin;mso-height-relative:margin" from="-.15pt,199.5pt" to="424.2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" strokecolor="black [3200]" strokeweight=".5pt">
                <v:stroke joinstyle="miter"/>
              </v:line>
            </w:pict>
          </w:r>
          <w:r>
            <w:rPr>
              <w:noProof/>
              <w:color w:val="5B9BD5" w:themeColor="accent1"/>
            </w:rPr>
            <w:pict>
              <v:line id="رابط مستقيم 2" o:spid="_x0000_s1030" style="position:absolute;left:0;text-align:left;flip:x;z-index:251660288;visibility:visible;mso-width-relative:margin;mso-height-relative:margin" from="-.25pt,135.7pt" to="424.15pt,1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" strokecolor="black [3200]" strokeweight=".5pt">
                <v:stroke joinstyle="miter"/>
              </v:line>
            </w:pict>
          </w:r>
        </w:p>
        <w:sdt>
          <w:sdtPr>
            <w:rPr>
              <w:b/>
              <w:bCs/>
              <w:color w:val="000000" w:themeColor="text1"/>
              <w:sz w:val="48"/>
              <w:szCs w:val="48"/>
              <w:rtl/>
            </w:rPr>
            <w:alias w:val="العنوان"/>
            <w:tag w:val=""/>
            <w:id w:val="1735040861"/>
            <w:dataBinding w:prefixMappings="xmlns:ns0='http://purl.org/dc/elements/1.1/' xmlns:ns1='http://schemas.openxmlformats.org/package/2006/metadata/core-properties' " w:xpath="/ns1:coreProperties[1]/ns0:title[1]" w:storeItemID="{6C3C8BC8-F283-45AE-878A-BAB7291924A1}"/>
            <w:text/>
          </w:sdtPr>
          <w:sdtContent>
            <w:p w:rsidR="00D07593" w:rsidRDefault="00FC7C01" w:rsidP="000079F5">
              <w:pPr>
                <w:pStyle w:val="a4"/>
                <w:pBdr>
                  <w:top w:val="single" w:sz="6" w:space="23" w:color="5B9BD5" w:themeColor="accent1"/>
                  <w:bottom w:val="single" w:sz="6" w:space="12" w:color="5B9BD5" w:themeColor="accent1"/>
                </w:pBdr>
                <w:jc w:val="center"/>
                <w:rPr>
                  <w:rFonts w:asciiTheme="majorHAnsi" w:eastAsiaTheme="majorEastAsia" w:hAnsiTheme="majorHAnsi" w:cstheme="majorBidi"/>
                  <w:caps/>
                  <w:color w:val="5B9BD5" w:themeColor="accent1"/>
                  <w:sz w:val="80"/>
                  <w:szCs w:val="80"/>
                </w:rPr>
              </w:pPr>
              <w:r>
                <w:rPr>
                  <w:rFonts w:hint="cs"/>
                  <w:b/>
                  <w:bCs/>
                  <w:color w:val="000000" w:themeColor="text1"/>
                  <w:sz w:val="48"/>
                  <w:szCs w:val="48"/>
                  <w:rtl/>
                </w:rPr>
                <w:t>ظاهرة الغياب المدرسي</w:t>
              </w:r>
            </w:p>
          </w:sdtContent>
        </w:sdt>
        <w:sdt>
          <w:sdtPr>
            <w:rPr>
              <w:b/>
              <w:bCs/>
              <w:sz w:val="40"/>
              <w:szCs w:val="40"/>
              <w:rtl/>
            </w:rPr>
            <w:alias w:val="عنوان فرعي"/>
            <w:tag w:val=""/>
            <w:id w:val="328029620"/>
            <w:dataBinding w:prefixMappings="xmlns:ns0='http://purl.org/dc/elements/1.1/' xmlns:ns1='http://schemas.openxmlformats.org/package/2006/metadata/core-properties' " w:xpath="/ns1:coreProperties[1]/ns0:subject[1]" w:storeItemID="{6C3C8BC8-F283-45AE-878A-BAB7291924A1}"/>
            <w:text/>
          </w:sdtPr>
          <w:sdtContent>
            <w:p w:rsidR="00D07593" w:rsidRDefault="00FC7C01" w:rsidP="000079F5">
              <w:pPr>
                <w:pStyle w:val="a4"/>
                <w:jc w:val="center"/>
                <w:rPr>
                  <w:color w:val="5B9BD5" w:themeColor="accent1"/>
                  <w:sz w:val="28"/>
                  <w:szCs w:val="28"/>
                </w:rPr>
              </w:pPr>
              <w:r>
                <w:rPr>
                  <w:rFonts w:hint="cs"/>
                  <w:b/>
                  <w:bCs/>
                  <w:sz w:val="40"/>
                  <w:szCs w:val="40"/>
                  <w:rtl/>
                </w:rPr>
                <w:t>الأسباب والعلاج</w:t>
              </w:r>
            </w:p>
          </w:sdtContent>
        </w:sdt>
        <w:p w:rsidR="00D07593" w:rsidRDefault="00D07593" w:rsidP="000079F5">
          <w:pPr>
            <w:pStyle w:val="a4"/>
            <w:jc w:val="center"/>
            <w:rPr>
              <w:color w:val="5B9BD5" w:themeColor="accent1"/>
              <w:rtl/>
            </w:rPr>
          </w:pPr>
          <w:r>
            <w:rPr>
              <w:noProof/>
              <w:color w:val="5B9BD5" w:themeColor="accent1"/>
            </w:rPr>
            <w:drawing>
              <wp:inline distT="0" distB="0" distL="0" distR="0">
                <wp:extent cx="758952" cy="478932"/>
                <wp:effectExtent l="0" t="0" r="3175" b="0"/>
                <wp:docPr id="144" name="صورة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biLevel thresh="75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flipH="1">
                          <a:off x="0" y="0"/>
                          <a:ext cx="758952" cy="478932"/>
                        </a:xfrm>
                        <a:prstGeom prst="rect">
                          <a:avLst/>
                        </a:prstGeom>
                      </pic:spPr>
                    </pic:pic>
                  </a:graphicData>
                </a:graphic>
              </wp:inline>
            </w:drawing>
          </w:r>
        </w:p>
        <w:p w:rsidR="00641D78" w:rsidRPr="00D07593" w:rsidRDefault="00B50B56" w:rsidP="000079F5">
          <w:pPr>
            <w:bidi w:val="0"/>
            <w:spacing w:after="0" w:line="240" w:lineRule="auto"/>
            <w:rPr>
              <w:b/>
              <w:bCs/>
              <w:sz w:val="48"/>
              <w:szCs w:val="48"/>
            </w:rPr>
          </w:pPr>
        </w:p>
      </w:sdtContent>
    </w:sdt>
    <w:p w:rsidR="00641D78" w:rsidRPr="00D07593" w:rsidRDefault="00641D78" w:rsidP="000079F5">
      <w:pPr>
        <w:spacing w:after="0" w:line="240" w:lineRule="auto"/>
        <w:rPr>
          <w:rFonts w:hint="cs"/>
          <w:sz w:val="28"/>
          <w:szCs w:val="28"/>
          <w:rtl/>
        </w:rPr>
      </w:pPr>
    </w:p>
    <w:p w:rsidR="000079F5" w:rsidRDefault="00B50B56" w:rsidP="000079F5">
      <w:pPr>
        <w:bidi w:val="0"/>
        <w:spacing w:after="0" w:line="240" w:lineRule="auto"/>
        <w:ind w:firstLine="0"/>
        <w:rPr>
          <w:sz w:val="28"/>
          <w:szCs w:val="28"/>
        </w:rPr>
      </w:pPr>
      <w:r w:rsidRPr="00B50B56">
        <w:rPr>
          <w:noProof/>
          <w:color w:val="5B9BD5" w:themeColor="accent1"/>
        </w:rPr>
        <w:pict>
          <v:shapetype id="_x0000_t202" coordsize="21600,21600" o:spt="202" path="m,l,21600r21600,l21600,xe">
            <v:stroke joinstyle="miter"/>
            <v:path gradientshapeok="t" o:connecttype="rect"/>
          </v:shapetype>
          <v:shape id="مربع نص 142" o:spid="_x0000_s1029" type="#_x0000_t202" style="position:absolute;margin-left:-.15pt;margin-top:531.85pt;width:516pt;height:87.9pt;flip:x;z-index:251659264;visibility:visible;mso-width-percent:1000;mso-position-horizontal-relative:margin;mso-position-vertical-relative:page;mso-width-percent:10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" filled="f" stroked="f" strokeweight=".5pt">
            <v:textbox style="mso-next-textbox:#مربع نص 142" inset="0,0,0,0">
              <w:txbxContent>
                <w:sdt>
                  <w:sdtPr>
                    <w:rPr>
                      <w:b/>
                      <w:bCs/>
                      <w:caps/>
                      <w:color w:val="000000" w:themeColor="text1"/>
                      <w:sz w:val="32"/>
                      <w:szCs w:val="32"/>
                      <w:rtl/>
                    </w:rPr>
                    <w:alias w:val="التاريخ"/>
                    <w:tag w:val=""/>
                    <w:id w:val="5445748"/>
                    <w:dataBinding w:prefixMappings="xmlns:ns0='http://schemas.microsoft.com/office/2006/coverPageProps' " w:xpath="/ns0:CoverPageProperties[1]/ns0:PublishDate[1]" w:storeItemID="{55AF091B-3C7A-41E3-B477-F2FDAA23CFDA}"/>
                    <w:date>
                      <w:dateFormat w:val="d MMMM, yyyy"/>
                      <w:lid w:val="ar-SA"/>
                      <w:storeMappedDataAs w:val="dateTime"/>
                      <w:calendar w:val="hijri"/>
                    </w:date>
                  </w:sdtPr>
                  <w:sdtContent>
                    <w:p w:rsidR="00D07593" w:rsidRPr="00D07593" w:rsidRDefault="00C36AA3" w:rsidP="00D07593">
                      <w:pPr>
                        <w:pStyle w:val="a4"/>
                        <w:spacing w:after="40"/>
                        <w:jc w:val="center"/>
                        <w:rPr>
                          <w:b/>
                          <w:bCs/>
                          <w:caps/>
                          <w:color w:val="000000" w:themeColor="text1"/>
                          <w:sz w:val="28"/>
                          <w:szCs w:val="28"/>
                        </w:rPr>
                      </w:pPr>
                      <w:r>
                        <w:rPr>
                          <w:rFonts w:hint="cs"/>
                          <w:b/>
                          <w:bCs/>
                          <w:caps/>
                          <w:color w:val="000000" w:themeColor="text1"/>
                          <w:sz w:val="32"/>
                          <w:szCs w:val="32"/>
                          <w:rtl/>
                        </w:rPr>
                        <w:t xml:space="preserve">إعداد وتنفيذ </w:t>
                      </w:r>
                    </w:p>
                  </w:sdtContent>
                </w:sdt>
                <w:p w:rsidR="00D07593" w:rsidRDefault="00B50B56" w:rsidP="00D07593">
                  <w:pPr>
                    <w:pStyle w:val="a4"/>
                    <w:jc w:val="center"/>
                    <w:rPr>
                      <w:color w:val="5B9BD5" w:themeColor="accent1"/>
                    </w:rPr>
                  </w:pPr>
                  <w:sdt>
                    <w:sdtPr>
                      <w:rPr>
                        <w:b/>
                        <w:bCs/>
                        <w:caps/>
                        <w:color w:val="000000" w:themeColor="text1"/>
                        <w:sz w:val="32"/>
                        <w:szCs w:val="32"/>
                        <w:rtl/>
                      </w:rPr>
                      <w:alias w:val="الشركة"/>
                      <w:tag w:val=""/>
                      <w:id w:val="5445749"/>
                      <w:dataBinding w:prefixMappings="xmlns:ns0='http://schemas.openxmlformats.org/officeDocument/2006/extended-properties' " w:xpath="/ns0:Properties[1]/ns0:Company[1]" w:storeItemID="{6668398D-A668-4E3E-A5EB-62B293D839F1}"/>
                      <w:text/>
                    </w:sdtPr>
                    <w:sdtContent>
                      <w:r w:rsidR="00FC7C01">
                        <w:rPr>
                          <w:rFonts w:hint="cs"/>
                          <w:b/>
                          <w:bCs/>
                          <w:caps/>
                          <w:color w:val="000000" w:themeColor="text1"/>
                          <w:sz w:val="32"/>
                          <w:szCs w:val="32"/>
                          <w:rtl/>
                        </w:rPr>
                        <w:t>فاطمة المطيري</w:t>
                      </w:r>
                    </w:sdtContent>
                  </w:sdt>
                </w:p>
                <w:p w:rsidR="00D07593" w:rsidRDefault="00B50B56" w:rsidP="00D07593">
                  <w:pPr>
                    <w:pStyle w:val="a4"/>
                    <w:jc w:val="center"/>
                    <w:rPr>
                      <w:color w:val="5B9BD5" w:themeColor="accent1"/>
                    </w:rPr>
                  </w:pPr>
                  <w:sdt>
                    <w:sdtPr>
                      <w:rPr>
                        <w:b/>
                        <w:bCs/>
                        <w:color w:val="000000" w:themeColor="text1"/>
                        <w:sz w:val="32"/>
                        <w:szCs w:val="32"/>
                        <w:rtl/>
                      </w:rPr>
                      <w:alias w:val="العنوان"/>
                      <w:tag w:val=""/>
                      <w:id w:val="5445750"/>
                      <w:dataBinding w:prefixMappings="xmlns:ns0='http://schemas.microsoft.com/office/2006/coverPageProps' " w:xpath="/ns0:CoverPageProperties[1]/ns0:CompanyAddress[1]" w:storeItemID="{55AF091B-3C7A-41E3-B477-F2FDAA23CFDA}"/>
                      <w:text/>
                    </w:sdtPr>
                    <w:sdtContent>
                      <w:r w:rsidR="00C36AA3">
                        <w:rPr>
                          <w:rFonts w:hint="cs"/>
                          <w:b/>
                          <w:bCs/>
                          <w:color w:val="000000" w:themeColor="text1"/>
                          <w:sz w:val="32"/>
                          <w:szCs w:val="32"/>
                          <w:rtl/>
                        </w:rPr>
                        <w:t xml:space="preserve">ثانوية جامعة الأميرة نورة بنت عبد الرحمن </w:t>
                      </w:r>
                    </w:sdtContent>
                  </w:sdt>
                </w:p>
              </w:txbxContent>
            </v:textbox>
            <w10:wrap anchorx="margin" anchory="page"/>
          </v:shape>
        </w:pict>
      </w:r>
      <w:r w:rsidR="00641D78" w:rsidRPr="00D07593">
        <w:rPr>
          <w:sz w:val="28"/>
          <w:szCs w:val="28"/>
          <w:rtl/>
        </w:rPr>
        <w:br w:type="page"/>
      </w:r>
    </w:p>
    <w:p w:rsidR="000079F5" w:rsidRDefault="000079F5" w:rsidP="000079F5">
      <w:pPr>
        <w:spacing w:after="0" w:line="240" w:lineRule="auto"/>
        <w:rPr>
          <w:rFonts w:hint="cs"/>
          <w:sz w:val="28"/>
          <w:szCs w:val="28"/>
          <w:rtl/>
        </w:rPr>
      </w:pPr>
    </w:p>
    <w:p w:rsidR="007A07D3" w:rsidRPr="000079F5" w:rsidRDefault="007A07D3" w:rsidP="00C36AA3">
      <w:pPr>
        <w:spacing w:after="0" w:line="240" w:lineRule="auto"/>
        <w:ind w:hanging="1"/>
        <w:jc w:val="mediumKashida"/>
        <w:rPr>
          <w:sz w:val="32"/>
          <w:szCs w:val="32"/>
          <w:rtl/>
        </w:rPr>
      </w:pPr>
      <w:r w:rsidRPr="000079F5">
        <w:rPr>
          <w:rFonts w:hint="cs"/>
          <w:sz w:val="32"/>
          <w:szCs w:val="32"/>
          <w:rtl/>
        </w:rPr>
        <w:t xml:space="preserve">تعتبر مشكلة غياب الطالبة عن المدرسة من </w:t>
      </w:r>
      <w:r w:rsidR="00FD7BC4" w:rsidRPr="000079F5">
        <w:rPr>
          <w:rFonts w:hint="cs"/>
          <w:sz w:val="32"/>
          <w:szCs w:val="32"/>
          <w:rtl/>
        </w:rPr>
        <w:t>أكثر</w:t>
      </w:r>
      <w:r w:rsidRPr="000079F5">
        <w:rPr>
          <w:rFonts w:hint="cs"/>
          <w:sz w:val="32"/>
          <w:szCs w:val="32"/>
          <w:rtl/>
        </w:rPr>
        <w:t xml:space="preserve"> المشكلات ذات الأثر السلبي على المستوى الدراسي حيث يؤدي الغياب </w:t>
      </w:r>
      <w:r w:rsidR="00C36AA3" w:rsidRPr="000079F5">
        <w:rPr>
          <w:rFonts w:hint="cs"/>
          <w:sz w:val="32"/>
          <w:szCs w:val="32"/>
          <w:rtl/>
        </w:rPr>
        <w:t>إلى</w:t>
      </w:r>
      <w:r w:rsidRPr="000079F5">
        <w:rPr>
          <w:rFonts w:hint="cs"/>
          <w:sz w:val="32"/>
          <w:szCs w:val="32"/>
          <w:rtl/>
        </w:rPr>
        <w:t xml:space="preserve"> </w:t>
      </w:r>
      <w:r w:rsidR="00C36AA3">
        <w:rPr>
          <w:rFonts w:hint="cs"/>
          <w:sz w:val="32"/>
          <w:szCs w:val="32"/>
          <w:rtl/>
        </w:rPr>
        <w:t>إ</w:t>
      </w:r>
      <w:r w:rsidRPr="000079F5">
        <w:rPr>
          <w:rFonts w:hint="cs"/>
          <w:sz w:val="32"/>
          <w:szCs w:val="32"/>
          <w:rtl/>
        </w:rPr>
        <w:t xml:space="preserve">حداث فاقدا في التعليم كما </w:t>
      </w:r>
      <w:r w:rsidR="00FD7BC4" w:rsidRPr="000079F5">
        <w:rPr>
          <w:rFonts w:hint="cs"/>
          <w:sz w:val="32"/>
          <w:szCs w:val="32"/>
          <w:rtl/>
        </w:rPr>
        <w:t>ونوعا،</w:t>
      </w:r>
      <w:r w:rsidRPr="000079F5">
        <w:rPr>
          <w:rFonts w:hint="cs"/>
          <w:sz w:val="32"/>
          <w:szCs w:val="32"/>
          <w:rtl/>
        </w:rPr>
        <w:t xml:space="preserve"> كما يسبب الكثير من الم</w:t>
      </w:r>
      <w:r w:rsidR="00C36AA3">
        <w:rPr>
          <w:rFonts w:hint="cs"/>
          <w:sz w:val="32"/>
          <w:szCs w:val="32"/>
          <w:rtl/>
        </w:rPr>
        <w:t>شكلات الأخرى كالرسوب والتأخر الد</w:t>
      </w:r>
      <w:r w:rsidRPr="000079F5">
        <w:rPr>
          <w:rFonts w:hint="cs"/>
          <w:sz w:val="32"/>
          <w:szCs w:val="32"/>
          <w:rtl/>
        </w:rPr>
        <w:t xml:space="preserve">راسي والتسرب من المدارس. </w:t>
      </w:r>
    </w:p>
    <w:p w:rsidR="007A07D3" w:rsidRPr="000079F5" w:rsidRDefault="007A07D3" w:rsidP="00C36AA3">
      <w:pPr>
        <w:spacing w:after="0" w:line="240" w:lineRule="auto"/>
        <w:ind w:hanging="1"/>
        <w:jc w:val="mediumKashida"/>
        <w:rPr>
          <w:sz w:val="32"/>
          <w:szCs w:val="32"/>
          <w:rtl/>
        </w:rPr>
      </w:pPr>
      <w:r w:rsidRPr="000079F5">
        <w:rPr>
          <w:rFonts w:hint="cs"/>
          <w:sz w:val="32"/>
          <w:szCs w:val="32"/>
          <w:rtl/>
        </w:rPr>
        <w:t xml:space="preserve">فلقد وجد (دايك وهوتي) </w:t>
      </w:r>
      <w:r w:rsidR="00C36AA3">
        <w:rPr>
          <w:rFonts w:hint="cs"/>
          <w:sz w:val="32"/>
          <w:szCs w:val="32"/>
          <w:rtl/>
        </w:rPr>
        <w:t>أ</w:t>
      </w:r>
      <w:r w:rsidRPr="000079F5">
        <w:rPr>
          <w:rFonts w:hint="cs"/>
          <w:sz w:val="32"/>
          <w:szCs w:val="32"/>
          <w:rtl/>
        </w:rPr>
        <w:t xml:space="preserve">ن معظم المتسربين من المدارس كانت نسبة غيابهم (15) من (180) يوم كما </w:t>
      </w:r>
      <w:r w:rsidR="00FD7BC4" w:rsidRPr="000079F5">
        <w:rPr>
          <w:rFonts w:hint="cs"/>
          <w:sz w:val="32"/>
          <w:szCs w:val="32"/>
          <w:rtl/>
        </w:rPr>
        <w:t>أكد(كندا</w:t>
      </w:r>
      <w:r w:rsidRPr="000079F5">
        <w:rPr>
          <w:rFonts w:hint="cs"/>
          <w:sz w:val="32"/>
          <w:szCs w:val="32"/>
          <w:rtl/>
        </w:rPr>
        <w:t xml:space="preserve">) </w:t>
      </w:r>
      <w:r w:rsidR="00C36AA3">
        <w:rPr>
          <w:rFonts w:hint="cs"/>
          <w:sz w:val="32"/>
          <w:szCs w:val="32"/>
          <w:rtl/>
        </w:rPr>
        <w:t>أ</w:t>
      </w:r>
      <w:r w:rsidRPr="000079F5">
        <w:rPr>
          <w:rFonts w:hint="cs"/>
          <w:sz w:val="32"/>
          <w:szCs w:val="32"/>
          <w:rtl/>
        </w:rPr>
        <w:t xml:space="preserve">ن المتسربين كانت نسبة غيابهم </w:t>
      </w:r>
      <w:r w:rsidR="00FD7BC4" w:rsidRPr="000079F5">
        <w:rPr>
          <w:rFonts w:hint="cs"/>
          <w:sz w:val="32"/>
          <w:szCs w:val="32"/>
          <w:rtl/>
        </w:rPr>
        <w:t>مرتفعة</w:t>
      </w:r>
      <w:r w:rsidRPr="000079F5">
        <w:rPr>
          <w:rFonts w:hint="cs"/>
          <w:sz w:val="32"/>
          <w:szCs w:val="32"/>
          <w:rtl/>
        </w:rPr>
        <w:t xml:space="preserve"> وبالتالي يتركون المدارس لتعودهم على الغياب ويؤيد هذا الرأي </w:t>
      </w:r>
      <w:r w:rsidR="00FD7BC4" w:rsidRPr="000079F5">
        <w:rPr>
          <w:rFonts w:hint="cs"/>
          <w:sz w:val="32"/>
          <w:szCs w:val="32"/>
          <w:rtl/>
        </w:rPr>
        <w:t>(دوركن</w:t>
      </w:r>
      <w:r w:rsidRPr="000079F5">
        <w:rPr>
          <w:rFonts w:hint="cs"/>
          <w:sz w:val="32"/>
          <w:szCs w:val="32"/>
          <w:rtl/>
        </w:rPr>
        <w:t xml:space="preserve">) حيث وجد </w:t>
      </w:r>
      <w:r w:rsidR="00C36AA3">
        <w:rPr>
          <w:rFonts w:hint="cs"/>
          <w:sz w:val="32"/>
          <w:szCs w:val="32"/>
          <w:rtl/>
        </w:rPr>
        <w:t>أ</w:t>
      </w:r>
      <w:r w:rsidRPr="000079F5">
        <w:rPr>
          <w:rFonts w:hint="cs"/>
          <w:sz w:val="32"/>
          <w:szCs w:val="32"/>
          <w:rtl/>
        </w:rPr>
        <w:t>ن الطلاب المتسربين كانوا يغيبون عن المدارس كثيرا.</w:t>
      </w:r>
    </w:p>
    <w:p w:rsidR="007A07D3" w:rsidRPr="000079F5" w:rsidRDefault="007A07D3" w:rsidP="00C36AA3">
      <w:pPr>
        <w:spacing w:after="0" w:line="240" w:lineRule="auto"/>
        <w:ind w:hanging="1"/>
        <w:jc w:val="mediumKashida"/>
        <w:rPr>
          <w:sz w:val="32"/>
          <w:szCs w:val="32"/>
          <w:rtl/>
        </w:rPr>
      </w:pPr>
      <w:r w:rsidRPr="000079F5">
        <w:rPr>
          <w:rFonts w:hint="cs"/>
          <w:sz w:val="32"/>
          <w:szCs w:val="32"/>
          <w:rtl/>
        </w:rPr>
        <w:t xml:space="preserve">ويعرف </w:t>
      </w:r>
      <w:r w:rsidR="00FD7BC4" w:rsidRPr="000079F5">
        <w:rPr>
          <w:rFonts w:hint="cs"/>
          <w:sz w:val="32"/>
          <w:szCs w:val="32"/>
          <w:rtl/>
        </w:rPr>
        <w:t>(أبو</w:t>
      </w:r>
      <w:r w:rsidRPr="000079F5">
        <w:rPr>
          <w:rFonts w:hint="cs"/>
          <w:sz w:val="32"/>
          <w:szCs w:val="32"/>
          <w:rtl/>
        </w:rPr>
        <w:t xml:space="preserve"> العباس والديب ) الغياب بأنه</w:t>
      </w:r>
      <w:r w:rsidR="00C36AA3">
        <w:rPr>
          <w:rFonts w:hint="cs"/>
          <w:sz w:val="32"/>
          <w:szCs w:val="32"/>
          <w:rtl/>
        </w:rPr>
        <w:t xml:space="preserve"> </w:t>
      </w:r>
      <w:r w:rsidRPr="000079F5">
        <w:rPr>
          <w:rFonts w:hint="cs"/>
          <w:sz w:val="32"/>
          <w:szCs w:val="32"/>
          <w:rtl/>
        </w:rPr>
        <w:t xml:space="preserve">: عدم الانتظام في الحضور من قبل الطالب والطالبة بكل </w:t>
      </w:r>
      <w:r w:rsidR="00C36AA3">
        <w:rPr>
          <w:rFonts w:hint="cs"/>
          <w:sz w:val="32"/>
          <w:szCs w:val="32"/>
          <w:rtl/>
        </w:rPr>
        <w:t>أ</w:t>
      </w:r>
      <w:r w:rsidRPr="000079F5">
        <w:rPr>
          <w:rFonts w:hint="cs"/>
          <w:sz w:val="32"/>
          <w:szCs w:val="32"/>
          <w:rtl/>
        </w:rPr>
        <w:t xml:space="preserve">و بعض الدروس بالمدرسة في بعض الأيام الدراسية. </w:t>
      </w:r>
      <w:r w:rsidR="00C36AA3">
        <w:rPr>
          <w:rFonts w:hint="cs"/>
          <w:sz w:val="32"/>
          <w:szCs w:val="32"/>
          <w:rtl/>
        </w:rPr>
        <w:t>إ</w:t>
      </w:r>
      <w:r w:rsidRPr="000079F5">
        <w:rPr>
          <w:rFonts w:hint="cs"/>
          <w:sz w:val="32"/>
          <w:szCs w:val="32"/>
          <w:rtl/>
        </w:rPr>
        <w:t xml:space="preserve">ما (سير فنتس) يرى </w:t>
      </w:r>
      <w:r w:rsidR="00C36AA3">
        <w:rPr>
          <w:rFonts w:hint="cs"/>
          <w:sz w:val="32"/>
          <w:szCs w:val="32"/>
          <w:rtl/>
        </w:rPr>
        <w:t>أ</w:t>
      </w:r>
      <w:r w:rsidRPr="000079F5">
        <w:rPr>
          <w:rFonts w:hint="cs"/>
          <w:sz w:val="32"/>
          <w:szCs w:val="32"/>
          <w:rtl/>
        </w:rPr>
        <w:t xml:space="preserve">ن الغياب هو الحضور القليل للمدرسة الغير منتظم. كما أشار كلا من (راين وهان </w:t>
      </w:r>
      <w:r w:rsidR="00C36AA3" w:rsidRPr="000079F5">
        <w:rPr>
          <w:rFonts w:hint="cs"/>
          <w:sz w:val="32"/>
          <w:szCs w:val="32"/>
          <w:rtl/>
        </w:rPr>
        <w:t>وآخرين</w:t>
      </w:r>
      <w:r w:rsidRPr="000079F5">
        <w:rPr>
          <w:rFonts w:hint="cs"/>
          <w:sz w:val="32"/>
          <w:szCs w:val="32"/>
          <w:rtl/>
        </w:rPr>
        <w:t xml:space="preserve">) </w:t>
      </w:r>
      <w:r w:rsidR="00C36AA3" w:rsidRPr="000079F5">
        <w:rPr>
          <w:rFonts w:hint="cs"/>
          <w:sz w:val="32"/>
          <w:szCs w:val="32"/>
          <w:rtl/>
        </w:rPr>
        <w:t>إلى</w:t>
      </w:r>
      <w:r w:rsidRPr="000079F5">
        <w:rPr>
          <w:rFonts w:hint="cs"/>
          <w:sz w:val="32"/>
          <w:szCs w:val="32"/>
          <w:rtl/>
        </w:rPr>
        <w:t xml:space="preserve"> </w:t>
      </w:r>
      <w:r w:rsidR="00C36AA3" w:rsidRPr="000079F5">
        <w:rPr>
          <w:rFonts w:hint="cs"/>
          <w:sz w:val="32"/>
          <w:szCs w:val="32"/>
          <w:rtl/>
        </w:rPr>
        <w:t>أن</w:t>
      </w:r>
      <w:r w:rsidRPr="000079F5">
        <w:rPr>
          <w:rFonts w:hint="cs"/>
          <w:sz w:val="32"/>
          <w:szCs w:val="32"/>
          <w:rtl/>
        </w:rPr>
        <w:t xml:space="preserve"> غياب الطلاب من المدارس يكتشف في البداية عن طريق مدرس المادة الذي يسجل الغائبين يوميا ثم يقوم </w:t>
      </w:r>
      <w:r w:rsidR="00C36AA3" w:rsidRPr="000079F5">
        <w:rPr>
          <w:rFonts w:hint="cs"/>
          <w:sz w:val="32"/>
          <w:szCs w:val="32"/>
          <w:rtl/>
        </w:rPr>
        <w:t>بإرسال</w:t>
      </w:r>
      <w:r w:rsidRPr="000079F5">
        <w:rPr>
          <w:rFonts w:hint="cs"/>
          <w:sz w:val="32"/>
          <w:szCs w:val="32"/>
          <w:rtl/>
        </w:rPr>
        <w:t xml:space="preserve"> قائمة بأسماء الطلاب </w:t>
      </w:r>
      <w:r w:rsidR="00C36AA3" w:rsidRPr="000079F5">
        <w:rPr>
          <w:rFonts w:hint="cs"/>
          <w:sz w:val="32"/>
          <w:szCs w:val="32"/>
          <w:rtl/>
        </w:rPr>
        <w:t>إلى</w:t>
      </w:r>
      <w:r w:rsidRPr="000079F5">
        <w:rPr>
          <w:rFonts w:hint="cs"/>
          <w:sz w:val="32"/>
          <w:szCs w:val="32"/>
          <w:rtl/>
        </w:rPr>
        <w:t xml:space="preserve"> مدير المدرسة الذي يقوم بدورة بضم جميع الأسماء في قائمة واحدة تضم أسماء جميع الغائبين عن المدرسة في كل يوم بعد ذلك تتخذ الإجراءات النظامية بخصوص الغائبين لمعالجة ظاهرة الغياب بعد </w:t>
      </w:r>
      <w:r w:rsidR="00C36AA3" w:rsidRPr="000079F5">
        <w:rPr>
          <w:rFonts w:hint="cs"/>
          <w:sz w:val="32"/>
          <w:szCs w:val="32"/>
          <w:rtl/>
        </w:rPr>
        <w:t>أن</w:t>
      </w:r>
      <w:r w:rsidRPr="000079F5">
        <w:rPr>
          <w:rFonts w:hint="cs"/>
          <w:sz w:val="32"/>
          <w:szCs w:val="32"/>
          <w:rtl/>
        </w:rPr>
        <w:t xml:space="preserve"> تجمع المعلومات </w:t>
      </w:r>
      <w:r w:rsidR="00C36AA3" w:rsidRPr="000079F5">
        <w:rPr>
          <w:rFonts w:hint="cs"/>
          <w:sz w:val="32"/>
          <w:szCs w:val="32"/>
          <w:rtl/>
        </w:rPr>
        <w:t>الأزمة</w:t>
      </w:r>
      <w:r w:rsidRPr="000079F5">
        <w:rPr>
          <w:rFonts w:hint="cs"/>
          <w:sz w:val="32"/>
          <w:szCs w:val="32"/>
          <w:rtl/>
        </w:rPr>
        <w:t xml:space="preserve"> بخصوص غياب الطلاب ثم تفسر أسباب الغياب تفسير جيدا يتبعه التخطيط لكيفية علاج هذه المشكلة.</w:t>
      </w:r>
    </w:p>
    <w:p w:rsidR="000B4E7E" w:rsidRPr="000079F5" w:rsidRDefault="000B4E7E" w:rsidP="000079F5">
      <w:pPr>
        <w:spacing w:after="0" w:line="240" w:lineRule="auto"/>
        <w:ind w:hanging="1"/>
        <w:jc w:val="mediumKashida"/>
        <w:rPr>
          <w:sz w:val="32"/>
          <w:szCs w:val="32"/>
          <w:rtl/>
        </w:rPr>
      </w:pPr>
      <w:r w:rsidRPr="000079F5">
        <w:rPr>
          <w:rFonts w:hint="cs"/>
          <w:sz w:val="32"/>
          <w:szCs w:val="32"/>
          <w:rtl/>
        </w:rPr>
        <w:t xml:space="preserve">ولقد أجريت عدة دراسات تناقش أسباب ظاهر غياب الطلاب عن المدارس </w:t>
      </w:r>
      <w:r w:rsidR="00FD7BC4" w:rsidRPr="000079F5">
        <w:rPr>
          <w:rFonts w:hint="cs"/>
          <w:sz w:val="32"/>
          <w:szCs w:val="32"/>
          <w:rtl/>
        </w:rPr>
        <w:t>وكانت نتائج</w:t>
      </w:r>
      <w:r w:rsidRPr="000079F5">
        <w:rPr>
          <w:rFonts w:hint="cs"/>
          <w:sz w:val="32"/>
          <w:szCs w:val="32"/>
          <w:rtl/>
        </w:rPr>
        <w:t xml:space="preserve"> هذه الدراسة </w:t>
      </w:r>
      <w:r w:rsidR="00FD7BC4" w:rsidRPr="000079F5">
        <w:rPr>
          <w:rFonts w:hint="cs"/>
          <w:sz w:val="32"/>
          <w:szCs w:val="32"/>
          <w:rtl/>
        </w:rPr>
        <w:t>متفاوتة،</w:t>
      </w:r>
      <w:r w:rsidRPr="000079F5">
        <w:rPr>
          <w:rFonts w:hint="cs"/>
          <w:sz w:val="32"/>
          <w:szCs w:val="32"/>
          <w:rtl/>
        </w:rPr>
        <w:t xml:space="preserve"> حيث ذكر (فوكس والدر) </w:t>
      </w:r>
      <w:r w:rsidR="00C36AA3" w:rsidRPr="000079F5">
        <w:rPr>
          <w:rFonts w:hint="cs"/>
          <w:sz w:val="32"/>
          <w:szCs w:val="32"/>
          <w:rtl/>
        </w:rPr>
        <w:t>أن</w:t>
      </w:r>
      <w:r w:rsidRPr="000079F5">
        <w:rPr>
          <w:rFonts w:hint="cs"/>
          <w:sz w:val="32"/>
          <w:szCs w:val="32"/>
          <w:rtl/>
        </w:rPr>
        <w:t xml:space="preserve"> أسباب الارتفاع النسبي في معدل غياب الطلاب هو عدم وجود رغبة لديهم في الأنشطة المدرسية المتوفرة مما يسبب مشكلات سلوكية من قبل هؤلاء الطلاب ويذكر </w:t>
      </w:r>
      <w:r w:rsidR="00FD7BC4" w:rsidRPr="000079F5">
        <w:rPr>
          <w:rFonts w:hint="cs"/>
          <w:sz w:val="32"/>
          <w:szCs w:val="32"/>
          <w:rtl/>
        </w:rPr>
        <w:t>(كندا</w:t>
      </w:r>
      <w:r w:rsidRPr="000079F5">
        <w:rPr>
          <w:rFonts w:hint="cs"/>
          <w:sz w:val="32"/>
          <w:szCs w:val="32"/>
          <w:rtl/>
        </w:rPr>
        <w:t xml:space="preserve">) </w:t>
      </w:r>
      <w:r w:rsidR="00C36AA3" w:rsidRPr="000079F5">
        <w:rPr>
          <w:rFonts w:hint="cs"/>
          <w:sz w:val="32"/>
          <w:szCs w:val="32"/>
          <w:rtl/>
        </w:rPr>
        <w:t>أن</w:t>
      </w:r>
      <w:r w:rsidRPr="000079F5">
        <w:rPr>
          <w:rFonts w:hint="cs"/>
          <w:sz w:val="32"/>
          <w:szCs w:val="32"/>
          <w:rtl/>
        </w:rPr>
        <w:t xml:space="preserve"> نسبة غياب الطلاب عن المدارس مرتفعة </w:t>
      </w:r>
      <w:r w:rsidR="00FD7BC4" w:rsidRPr="000079F5">
        <w:rPr>
          <w:rFonts w:hint="cs"/>
          <w:sz w:val="32"/>
          <w:szCs w:val="32"/>
          <w:rtl/>
        </w:rPr>
        <w:t>بسبب</w:t>
      </w:r>
      <w:r w:rsidRPr="000079F5">
        <w:rPr>
          <w:rFonts w:hint="cs"/>
          <w:sz w:val="32"/>
          <w:szCs w:val="32"/>
          <w:rtl/>
        </w:rPr>
        <w:t xml:space="preserve"> عدم قدرتهم على متابعة أداء الواجبات المنزلية </w:t>
      </w:r>
      <w:r w:rsidR="00C36AA3" w:rsidRPr="000079F5">
        <w:rPr>
          <w:rFonts w:hint="cs"/>
          <w:sz w:val="32"/>
          <w:szCs w:val="32"/>
          <w:rtl/>
        </w:rPr>
        <w:t>أما</w:t>
      </w:r>
      <w:r w:rsidRPr="000079F5">
        <w:rPr>
          <w:rFonts w:hint="cs"/>
          <w:sz w:val="32"/>
          <w:szCs w:val="32"/>
          <w:rtl/>
        </w:rPr>
        <w:t xml:space="preserve"> </w:t>
      </w:r>
      <w:r w:rsidR="00FD7BC4" w:rsidRPr="000079F5">
        <w:rPr>
          <w:rFonts w:hint="cs"/>
          <w:sz w:val="32"/>
          <w:szCs w:val="32"/>
          <w:rtl/>
        </w:rPr>
        <w:t>(دوركن</w:t>
      </w:r>
      <w:r w:rsidRPr="000079F5">
        <w:rPr>
          <w:rFonts w:hint="cs"/>
          <w:sz w:val="32"/>
          <w:szCs w:val="32"/>
          <w:rtl/>
        </w:rPr>
        <w:t xml:space="preserve">) فيعلل غياب الطلاب عن المدارس بسبب انخفاض تطلعاتهم </w:t>
      </w:r>
      <w:r w:rsidR="00FD7BC4" w:rsidRPr="000079F5">
        <w:rPr>
          <w:rFonts w:hint="cs"/>
          <w:sz w:val="32"/>
          <w:szCs w:val="32"/>
          <w:rtl/>
        </w:rPr>
        <w:t>إضافة</w:t>
      </w:r>
      <w:r w:rsidRPr="000079F5">
        <w:rPr>
          <w:rFonts w:hint="cs"/>
          <w:sz w:val="32"/>
          <w:szCs w:val="32"/>
          <w:rtl/>
        </w:rPr>
        <w:t xml:space="preserve"> </w:t>
      </w:r>
      <w:r w:rsidR="00C36AA3" w:rsidRPr="000079F5">
        <w:rPr>
          <w:rFonts w:hint="cs"/>
          <w:sz w:val="32"/>
          <w:szCs w:val="32"/>
          <w:rtl/>
        </w:rPr>
        <w:t>إلى</w:t>
      </w:r>
      <w:r w:rsidRPr="000079F5">
        <w:rPr>
          <w:rFonts w:hint="cs"/>
          <w:sz w:val="32"/>
          <w:szCs w:val="32"/>
          <w:rtl/>
        </w:rPr>
        <w:t xml:space="preserve"> فقدان الرغبة الدراسية لديهم. ويذكر (موس) </w:t>
      </w:r>
      <w:r w:rsidR="00C36AA3" w:rsidRPr="000079F5">
        <w:rPr>
          <w:rFonts w:hint="cs"/>
          <w:sz w:val="32"/>
          <w:szCs w:val="32"/>
          <w:rtl/>
        </w:rPr>
        <w:t>أن</w:t>
      </w:r>
      <w:r w:rsidRPr="000079F5">
        <w:rPr>
          <w:rFonts w:hint="cs"/>
          <w:sz w:val="32"/>
          <w:szCs w:val="32"/>
          <w:rtl/>
        </w:rPr>
        <w:t xml:space="preserve"> الطلاب يميلون </w:t>
      </w:r>
      <w:r w:rsidR="00C36AA3" w:rsidRPr="000079F5">
        <w:rPr>
          <w:rFonts w:hint="cs"/>
          <w:sz w:val="32"/>
          <w:szCs w:val="32"/>
          <w:rtl/>
        </w:rPr>
        <w:t>إلى</w:t>
      </w:r>
      <w:r w:rsidRPr="000079F5">
        <w:rPr>
          <w:rFonts w:hint="cs"/>
          <w:sz w:val="32"/>
          <w:szCs w:val="32"/>
          <w:rtl/>
        </w:rPr>
        <w:t xml:space="preserve"> الغياب عن الحصص التي تحتاج </w:t>
      </w:r>
      <w:r w:rsidR="00C36AA3" w:rsidRPr="000079F5">
        <w:rPr>
          <w:rFonts w:hint="cs"/>
          <w:sz w:val="32"/>
          <w:szCs w:val="32"/>
          <w:rtl/>
        </w:rPr>
        <w:t>إلى</w:t>
      </w:r>
      <w:r w:rsidRPr="000079F5">
        <w:rPr>
          <w:rFonts w:hint="cs"/>
          <w:sz w:val="32"/>
          <w:szCs w:val="32"/>
          <w:rtl/>
        </w:rPr>
        <w:t xml:space="preserve"> منافسة شديدة وسيطرة راسخة من المعلم عدا الحصص التي يجدون فيها المعلم اقل تشجيعا للطلاب. واستنتج (نيل) أيضا </w:t>
      </w:r>
      <w:r w:rsidR="00C36AA3" w:rsidRPr="000079F5">
        <w:rPr>
          <w:rFonts w:hint="cs"/>
          <w:sz w:val="32"/>
          <w:szCs w:val="32"/>
          <w:rtl/>
        </w:rPr>
        <w:t>أن</w:t>
      </w:r>
      <w:r w:rsidRPr="000079F5">
        <w:rPr>
          <w:rFonts w:hint="cs"/>
          <w:sz w:val="32"/>
          <w:szCs w:val="32"/>
          <w:rtl/>
        </w:rPr>
        <w:t xml:space="preserve"> الانخفاض في مستوى التحصيل الدراسي يسبب ارتفاعا في نسبة الغياب. </w:t>
      </w:r>
    </w:p>
    <w:p w:rsidR="000B4E7E" w:rsidRPr="000079F5" w:rsidRDefault="000B4E7E" w:rsidP="000079F5">
      <w:pPr>
        <w:bidi w:val="0"/>
        <w:spacing w:after="0" w:line="240" w:lineRule="auto"/>
        <w:ind w:hanging="1"/>
        <w:jc w:val="mediumKashida"/>
        <w:rPr>
          <w:sz w:val="32"/>
          <w:szCs w:val="32"/>
        </w:rPr>
      </w:pPr>
      <w:r w:rsidRPr="000079F5">
        <w:rPr>
          <w:sz w:val="32"/>
          <w:szCs w:val="32"/>
          <w:rtl/>
        </w:rPr>
        <w:br w:type="page"/>
      </w:r>
    </w:p>
    <w:p w:rsidR="00D1045B" w:rsidRDefault="00D1045B" w:rsidP="000079F5">
      <w:pPr>
        <w:spacing w:after="0" w:line="240" w:lineRule="auto"/>
        <w:rPr>
          <w:rFonts w:hint="cs"/>
          <w:sz w:val="28"/>
          <w:szCs w:val="28"/>
          <w:rtl/>
        </w:rPr>
      </w:pPr>
    </w:p>
    <w:p w:rsidR="00D1045B" w:rsidRDefault="00D1045B" w:rsidP="000079F5">
      <w:pPr>
        <w:spacing w:after="0" w:line="240" w:lineRule="auto"/>
        <w:rPr>
          <w:sz w:val="28"/>
          <w:szCs w:val="28"/>
          <w:rtl/>
        </w:rPr>
      </w:pPr>
    </w:p>
    <w:p w:rsidR="00641D78" w:rsidRPr="00D07593" w:rsidRDefault="000B4E7E" w:rsidP="000079F5">
      <w:pPr>
        <w:spacing w:after="0" w:line="240" w:lineRule="auto"/>
        <w:ind w:hanging="1"/>
        <w:jc w:val="mediumKashida"/>
        <w:rPr>
          <w:sz w:val="28"/>
          <w:szCs w:val="28"/>
          <w:rtl/>
        </w:rPr>
      </w:pPr>
      <w:r w:rsidRPr="00D07593">
        <w:rPr>
          <w:rFonts w:hint="cs"/>
          <w:sz w:val="28"/>
          <w:szCs w:val="28"/>
          <w:rtl/>
        </w:rPr>
        <w:t xml:space="preserve">وبعد </w:t>
      </w:r>
      <w:r w:rsidR="00C36AA3" w:rsidRPr="00D07593">
        <w:rPr>
          <w:rFonts w:hint="cs"/>
          <w:sz w:val="28"/>
          <w:szCs w:val="28"/>
          <w:rtl/>
        </w:rPr>
        <w:t>أن</w:t>
      </w:r>
      <w:r w:rsidRPr="00D07593">
        <w:rPr>
          <w:rFonts w:hint="cs"/>
          <w:sz w:val="28"/>
          <w:szCs w:val="28"/>
          <w:rtl/>
        </w:rPr>
        <w:t xml:space="preserve"> استعرضنا في الطرح السابق التعاريف </w:t>
      </w:r>
      <w:r w:rsidR="00FD7BC4" w:rsidRPr="00D07593">
        <w:rPr>
          <w:rFonts w:hint="cs"/>
          <w:sz w:val="28"/>
          <w:szCs w:val="28"/>
          <w:rtl/>
        </w:rPr>
        <w:t>المتعددة</w:t>
      </w:r>
      <w:r w:rsidRPr="00D07593">
        <w:rPr>
          <w:rFonts w:hint="cs"/>
          <w:sz w:val="28"/>
          <w:szCs w:val="28"/>
          <w:rtl/>
        </w:rPr>
        <w:t xml:space="preserve"> من وجهة نظر العديد من خبراء التربية والتعليم نتطرق </w:t>
      </w:r>
      <w:r w:rsidR="00C36AA3" w:rsidRPr="00D07593">
        <w:rPr>
          <w:rFonts w:hint="cs"/>
          <w:sz w:val="28"/>
          <w:szCs w:val="28"/>
          <w:rtl/>
        </w:rPr>
        <w:t>ألان</w:t>
      </w:r>
      <w:r w:rsidRPr="00D07593">
        <w:rPr>
          <w:rFonts w:hint="cs"/>
          <w:sz w:val="28"/>
          <w:szCs w:val="28"/>
          <w:rtl/>
        </w:rPr>
        <w:t xml:space="preserve"> </w:t>
      </w:r>
      <w:r w:rsidR="00C36AA3" w:rsidRPr="00D07593">
        <w:rPr>
          <w:rFonts w:hint="cs"/>
          <w:sz w:val="28"/>
          <w:szCs w:val="28"/>
          <w:rtl/>
        </w:rPr>
        <w:t>إلى</w:t>
      </w:r>
      <w:r w:rsidRPr="00D07593">
        <w:rPr>
          <w:rFonts w:hint="cs"/>
          <w:sz w:val="28"/>
          <w:szCs w:val="28"/>
          <w:rtl/>
        </w:rPr>
        <w:t xml:space="preserve"> </w:t>
      </w:r>
      <w:r w:rsidR="00C36AA3" w:rsidRPr="00D07593">
        <w:rPr>
          <w:rFonts w:hint="cs"/>
          <w:sz w:val="28"/>
          <w:szCs w:val="28"/>
          <w:rtl/>
        </w:rPr>
        <w:t>الأسباب</w:t>
      </w:r>
      <w:r w:rsidRPr="00D07593">
        <w:rPr>
          <w:rFonts w:hint="cs"/>
          <w:sz w:val="28"/>
          <w:szCs w:val="28"/>
          <w:rtl/>
        </w:rPr>
        <w:t xml:space="preserve"> التي تؤدي </w:t>
      </w:r>
      <w:r w:rsidR="00C36AA3" w:rsidRPr="00D07593">
        <w:rPr>
          <w:rFonts w:hint="cs"/>
          <w:sz w:val="28"/>
          <w:szCs w:val="28"/>
          <w:rtl/>
        </w:rPr>
        <w:t>إلى</w:t>
      </w:r>
      <w:r w:rsidRPr="00D07593">
        <w:rPr>
          <w:rFonts w:hint="cs"/>
          <w:sz w:val="28"/>
          <w:szCs w:val="28"/>
          <w:rtl/>
        </w:rPr>
        <w:t xml:space="preserve"> غياب الطلاب</w:t>
      </w:r>
    </w:p>
    <w:p w:rsidR="000B4E7E" w:rsidRDefault="000B4E7E" w:rsidP="000079F5">
      <w:pPr>
        <w:spacing w:after="0" w:line="240" w:lineRule="auto"/>
        <w:ind w:hanging="1"/>
        <w:jc w:val="mediumKashida"/>
        <w:rPr>
          <w:b/>
          <w:bCs/>
          <w:sz w:val="36"/>
          <w:szCs w:val="36"/>
          <w:u w:val="single"/>
          <w:rtl/>
        </w:rPr>
      </w:pPr>
      <w:r w:rsidRPr="000079F5">
        <w:rPr>
          <w:rFonts w:hint="cs"/>
          <w:b/>
          <w:bCs/>
          <w:sz w:val="36"/>
          <w:szCs w:val="36"/>
          <w:u w:val="single"/>
          <w:rtl/>
        </w:rPr>
        <w:t xml:space="preserve">أسباب الغياب </w:t>
      </w:r>
    </w:p>
    <w:p w:rsidR="00CA5A6E" w:rsidRPr="000079F5" w:rsidRDefault="00CA5A6E" w:rsidP="000079F5">
      <w:pPr>
        <w:spacing w:after="0" w:line="240" w:lineRule="auto"/>
        <w:ind w:hanging="1"/>
        <w:jc w:val="mediumKashida"/>
        <w:rPr>
          <w:b/>
          <w:bCs/>
          <w:sz w:val="36"/>
          <w:szCs w:val="36"/>
          <w:u w:val="single"/>
          <w:rtl/>
        </w:rPr>
      </w:pPr>
    </w:p>
    <w:p w:rsidR="000B4E7E" w:rsidRPr="00D07593" w:rsidRDefault="00E70553" w:rsidP="000079F5">
      <w:pPr>
        <w:spacing w:after="0" w:line="240" w:lineRule="auto"/>
        <w:ind w:hanging="1"/>
        <w:jc w:val="mediumKashida"/>
        <w:rPr>
          <w:sz w:val="28"/>
          <w:szCs w:val="28"/>
          <w:rtl/>
        </w:rPr>
      </w:pPr>
      <w:r w:rsidRPr="00D07593">
        <w:rPr>
          <w:rFonts w:hint="cs"/>
          <w:sz w:val="28"/>
          <w:szCs w:val="28"/>
          <w:rtl/>
        </w:rPr>
        <w:t xml:space="preserve">يلجأ الطلاب عادة للغياب لعدة </w:t>
      </w:r>
      <w:r w:rsidR="00FD7BC4" w:rsidRPr="00D07593">
        <w:rPr>
          <w:rFonts w:hint="cs"/>
          <w:sz w:val="28"/>
          <w:szCs w:val="28"/>
          <w:rtl/>
        </w:rPr>
        <w:t>أسباب،</w:t>
      </w:r>
      <w:r w:rsidRPr="00D07593">
        <w:rPr>
          <w:rFonts w:hint="cs"/>
          <w:sz w:val="28"/>
          <w:szCs w:val="28"/>
          <w:rtl/>
        </w:rPr>
        <w:t xml:space="preserve"> فالطالب عادة يتغيب </w:t>
      </w:r>
      <w:r w:rsidR="00C36AA3" w:rsidRPr="00D07593">
        <w:rPr>
          <w:rFonts w:hint="cs"/>
          <w:sz w:val="28"/>
          <w:szCs w:val="28"/>
          <w:rtl/>
        </w:rPr>
        <w:t>لأحد</w:t>
      </w:r>
      <w:r w:rsidRPr="00D07593">
        <w:rPr>
          <w:rFonts w:hint="cs"/>
          <w:sz w:val="28"/>
          <w:szCs w:val="28"/>
          <w:rtl/>
        </w:rPr>
        <w:t xml:space="preserve"> الأسباب التالية </w:t>
      </w:r>
      <w:r w:rsidR="00C36AA3" w:rsidRPr="00D07593">
        <w:rPr>
          <w:rFonts w:hint="cs"/>
          <w:sz w:val="28"/>
          <w:szCs w:val="28"/>
          <w:rtl/>
        </w:rPr>
        <w:t>أو</w:t>
      </w:r>
      <w:r w:rsidRPr="00D07593">
        <w:rPr>
          <w:rFonts w:hint="cs"/>
          <w:sz w:val="28"/>
          <w:szCs w:val="28"/>
          <w:rtl/>
        </w:rPr>
        <w:t xml:space="preserve"> ربما لمجموعة منها: </w:t>
      </w:r>
    </w:p>
    <w:p w:rsidR="00CB3757" w:rsidRDefault="00CB3757" w:rsidP="000079F5">
      <w:pPr>
        <w:pStyle w:val="a3"/>
        <w:numPr>
          <w:ilvl w:val="0"/>
          <w:numId w:val="11"/>
        </w:numPr>
        <w:spacing w:after="0" w:line="240" w:lineRule="auto"/>
        <w:jc w:val="mediumKashida"/>
        <w:rPr>
          <w:b/>
          <w:bCs/>
          <w:sz w:val="28"/>
          <w:szCs w:val="28"/>
        </w:rPr>
      </w:pPr>
      <w:r w:rsidRPr="00D07593">
        <w:rPr>
          <w:rFonts w:hint="cs"/>
          <w:b/>
          <w:bCs/>
          <w:sz w:val="28"/>
          <w:szCs w:val="28"/>
          <w:rtl/>
        </w:rPr>
        <w:t xml:space="preserve">انعدام دافع الرغبة في التحصيل </w:t>
      </w:r>
      <w:r w:rsidR="00FD7BC4" w:rsidRPr="00D07593">
        <w:rPr>
          <w:rFonts w:hint="cs"/>
          <w:b/>
          <w:bCs/>
          <w:sz w:val="28"/>
          <w:szCs w:val="28"/>
          <w:rtl/>
        </w:rPr>
        <w:t>الدراسي:</w:t>
      </w:r>
    </w:p>
    <w:p w:rsidR="00CA5A6E" w:rsidRPr="00D07593" w:rsidRDefault="00CA5A6E" w:rsidP="00CA5A6E">
      <w:pPr>
        <w:pStyle w:val="a3"/>
        <w:spacing w:after="0" w:line="240" w:lineRule="auto"/>
        <w:ind w:left="1080" w:firstLine="0"/>
        <w:jc w:val="mediumKashida"/>
        <w:rPr>
          <w:b/>
          <w:bCs/>
          <w:sz w:val="28"/>
          <w:szCs w:val="28"/>
          <w:rtl/>
        </w:rPr>
      </w:pPr>
    </w:p>
    <w:p w:rsidR="00CB3757" w:rsidRDefault="00CB3757" w:rsidP="000079F5">
      <w:pPr>
        <w:spacing w:after="0" w:line="240" w:lineRule="auto"/>
        <w:ind w:hanging="1"/>
        <w:jc w:val="mediumKashida"/>
        <w:rPr>
          <w:sz w:val="28"/>
          <w:szCs w:val="28"/>
          <w:rtl/>
        </w:rPr>
      </w:pPr>
      <w:r w:rsidRPr="00D07593">
        <w:rPr>
          <w:rFonts w:hint="cs"/>
          <w:sz w:val="28"/>
          <w:szCs w:val="28"/>
          <w:rtl/>
        </w:rPr>
        <w:t xml:space="preserve">ويشكل هذا السبب </w:t>
      </w:r>
      <w:r w:rsidR="00FD7BC4" w:rsidRPr="00D07593">
        <w:rPr>
          <w:rFonts w:hint="cs"/>
          <w:sz w:val="28"/>
          <w:szCs w:val="28"/>
          <w:rtl/>
        </w:rPr>
        <w:t>أحد</w:t>
      </w:r>
      <w:r w:rsidRPr="00D07593">
        <w:rPr>
          <w:rFonts w:hint="cs"/>
          <w:sz w:val="28"/>
          <w:szCs w:val="28"/>
          <w:rtl/>
        </w:rPr>
        <w:t xml:space="preserve"> الأسباب الرئيسية </w:t>
      </w:r>
      <w:r w:rsidR="00FD7BC4" w:rsidRPr="00D07593">
        <w:rPr>
          <w:rFonts w:hint="cs"/>
          <w:sz w:val="28"/>
          <w:szCs w:val="28"/>
          <w:rtl/>
        </w:rPr>
        <w:t>للغياب،</w:t>
      </w:r>
      <w:r w:rsidRPr="00D07593">
        <w:rPr>
          <w:rFonts w:hint="cs"/>
          <w:sz w:val="28"/>
          <w:szCs w:val="28"/>
          <w:rtl/>
        </w:rPr>
        <w:t xml:space="preserve"> ففي حالات كثيرة لا يدرك الطالب العلاقة بين الهدف وبين المناهج المقدمة وهنا يعتبر الدافع الخارجي مفقود </w:t>
      </w:r>
      <w:r w:rsidR="00FD7BC4" w:rsidRPr="00D07593">
        <w:rPr>
          <w:rFonts w:hint="cs"/>
          <w:sz w:val="28"/>
          <w:szCs w:val="28"/>
          <w:rtl/>
        </w:rPr>
        <w:t>بالإضافة</w:t>
      </w:r>
      <w:r w:rsidRPr="00D07593">
        <w:rPr>
          <w:rFonts w:hint="cs"/>
          <w:sz w:val="28"/>
          <w:szCs w:val="28"/>
          <w:rtl/>
        </w:rPr>
        <w:t xml:space="preserve"> </w:t>
      </w:r>
      <w:r w:rsidR="00C36AA3" w:rsidRPr="00D07593">
        <w:rPr>
          <w:rFonts w:hint="cs"/>
          <w:sz w:val="28"/>
          <w:szCs w:val="28"/>
          <w:rtl/>
        </w:rPr>
        <w:t>إلى</w:t>
      </w:r>
      <w:r w:rsidRPr="00D07593">
        <w:rPr>
          <w:rFonts w:hint="cs"/>
          <w:sz w:val="28"/>
          <w:szCs w:val="28"/>
          <w:rtl/>
        </w:rPr>
        <w:t xml:space="preserve"> ذلك يعاني بعض الطلاب من نقص أساسي في التحصيل الدراسي السابق من خلال مراحل دراسية سابقة وهنا يصبحون غير قادرين على استيعاب ما يجري في الفصل </w:t>
      </w:r>
      <w:r w:rsidR="00C36AA3" w:rsidRPr="00D07593">
        <w:rPr>
          <w:rFonts w:hint="cs"/>
          <w:sz w:val="28"/>
          <w:szCs w:val="28"/>
          <w:rtl/>
        </w:rPr>
        <w:t>أثناء</w:t>
      </w:r>
      <w:r w:rsidRPr="00D07593">
        <w:rPr>
          <w:rFonts w:hint="cs"/>
          <w:sz w:val="28"/>
          <w:szCs w:val="28"/>
          <w:rtl/>
        </w:rPr>
        <w:t xml:space="preserve"> شرح المقررات الدراسية ونتيجة لهذا النقص لديهم لا يشعرون بمتعة </w:t>
      </w:r>
      <w:r w:rsidR="00C36AA3" w:rsidRPr="00D07593">
        <w:rPr>
          <w:rFonts w:hint="cs"/>
          <w:sz w:val="28"/>
          <w:szCs w:val="28"/>
          <w:rtl/>
        </w:rPr>
        <w:t>الاغتناء</w:t>
      </w:r>
      <w:r w:rsidRPr="00D07593">
        <w:rPr>
          <w:rFonts w:hint="cs"/>
          <w:sz w:val="28"/>
          <w:szCs w:val="28"/>
          <w:rtl/>
        </w:rPr>
        <w:t xml:space="preserve"> المصاحبة لتوسيع الحصيلة المعرفية للفرد </w:t>
      </w:r>
      <w:r w:rsidR="00FD7BC4" w:rsidRPr="00D07593">
        <w:rPr>
          <w:rFonts w:hint="cs"/>
          <w:sz w:val="28"/>
          <w:szCs w:val="28"/>
          <w:rtl/>
        </w:rPr>
        <w:t>ومن هنا</w:t>
      </w:r>
      <w:r w:rsidRPr="00D07593">
        <w:rPr>
          <w:rFonts w:hint="cs"/>
          <w:sz w:val="28"/>
          <w:szCs w:val="28"/>
          <w:rtl/>
        </w:rPr>
        <w:t xml:space="preserve"> فالدافع الداخلي لديهم مفقودا أيضا. (جانب نفسي ذاتي).</w:t>
      </w:r>
    </w:p>
    <w:p w:rsidR="00CA5A6E" w:rsidRPr="00D07593" w:rsidRDefault="00CA5A6E" w:rsidP="000079F5">
      <w:pPr>
        <w:spacing w:after="0" w:line="240" w:lineRule="auto"/>
        <w:ind w:hanging="1"/>
        <w:jc w:val="mediumKashida"/>
        <w:rPr>
          <w:sz w:val="28"/>
          <w:szCs w:val="28"/>
          <w:rtl/>
        </w:rPr>
      </w:pPr>
    </w:p>
    <w:p w:rsidR="00CB3757" w:rsidRDefault="00CB3757" w:rsidP="000079F5">
      <w:pPr>
        <w:pStyle w:val="a3"/>
        <w:numPr>
          <w:ilvl w:val="0"/>
          <w:numId w:val="11"/>
        </w:numPr>
        <w:spacing w:after="0" w:line="240" w:lineRule="auto"/>
        <w:jc w:val="mediumKashida"/>
        <w:rPr>
          <w:b/>
          <w:bCs/>
          <w:sz w:val="28"/>
          <w:szCs w:val="28"/>
        </w:rPr>
      </w:pPr>
      <w:r w:rsidRPr="000079F5">
        <w:rPr>
          <w:rFonts w:hint="cs"/>
          <w:b/>
          <w:bCs/>
          <w:sz w:val="28"/>
          <w:szCs w:val="28"/>
          <w:rtl/>
        </w:rPr>
        <w:t xml:space="preserve">تضارب المسؤوليات </w:t>
      </w:r>
      <w:r w:rsidR="00CA5A6E">
        <w:rPr>
          <w:rFonts w:hint="cs"/>
          <w:b/>
          <w:bCs/>
          <w:sz w:val="28"/>
          <w:szCs w:val="28"/>
          <w:rtl/>
        </w:rPr>
        <w:t>:</w:t>
      </w:r>
    </w:p>
    <w:p w:rsidR="00CA5A6E" w:rsidRPr="000079F5" w:rsidRDefault="00CA5A6E" w:rsidP="00CA5A6E">
      <w:pPr>
        <w:pStyle w:val="a3"/>
        <w:spacing w:after="0" w:line="240" w:lineRule="auto"/>
        <w:ind w:left="1080" w:firstLine="0"/>
        <w:jc w:val="mediumKashida"/>
        <w:rPr>
          <w:b/>
          <w:bCs/>
          <w:sz w:val="28"/>
          <w:szCs w:val="28"/>
          <w:rtl/>
        </w:rPr>
      </w:pPr>
    </w:p>
    <w:p w:rsidR="00CB3757" w:rsidRDefault="00CB3757" w:rsidP="000079F5">
      <w:pPr>
        <w:spacing w:after="0" w:line="240" w:lineRule="auto"/>
        <w:ind w:hanging="1"/>
        <w:jc w:val="mediumKashida"/>
        <w:rPr>
          <w:sz w:val="28"/>
          <w:szCs w:val="28"/>
          <w:rtl/>
        </w:rPr>
      </w:pPr>
      <w:r w:rsidRPr="00D07593">
        <w:rPr>
          <w:rFonts w:hint="cs"/>
          <w:sz w:val="28"/>
          <w:szCs w:val="28"/>
          <w:rtl/>
        </w:rPr>
        <w:t xml:space="preserve">يتغيب بعض الطلاب نتيجة لمسئولياتهم عن أمور أخرى لجانب الدراسة فبعض هؤلاء لديهم مسئوليات منزلية </w:t>
      </w:r>
      <w:r w:rsidR="00C36AA3" w:rsidRPr="00D07593">
        <w:rPr>
          <w:rFonts w:hint="cs"/>
          <w:sz w:val="28"/>
          <w:szCs w:val="28"/>
          <w:rtl/>
        </w:rPr>
        <w:t>أو</w:t>
      </w:r>
      <w:r w:rsidRPr="00D07593">
        <w:rPr>
          <w:rFonts w:hint="cs"/>
          <w:sz w:val="28"/>
          <w:szCs w:val="28"/>
          <w:rtl/>
        </w:rPr>
        <w:t xml:space="preserve"> بما يتعلق بأعمال </w:t>
      </w:r>
      <w:r w:rsidR="00C36AA3" w:rsidRPr="00D07593">
        <w:rPr>
          <w:rFonts w:hint="cs"/>
          <w:sz w:val="28"/>
          <w:szCs w:val="28"/>
          <w:rtl/>
        </w:rPr>
        <w:t>الأسرة</w:t>
      </w:r>
      <w:r w:rsidRPr="00D07593">
        <w:rPr>
          <w:rFonts w:hint="cs"/>
          <w:sz w:val="28"/>
          <w:szCs w:val="28"/>
          <w:rtl/>
        </w:rPr>
        <w:t xml:space="preserve"> </w:t>
      </w:r>
      <w:r w:rsidR="00C36AA3" w:rsidRPr="00D07593">
        <w:rPr>
          <w:rFonts w:hint="cs"/>
          <w:sz w:val="28"/>
          <w:szCs w:val="28"/>
          <w:rtl/>
        </w:rPr>
        <w:t>أو</w:t>
      </w:r>
      <w:r w:rsidRPr="00D07593">
        <w:rPr>
          <w:rFonts w:hint="cs"/>
          <w:sz w:val="28"/>
          <w:szCs w:val="28"/>
          <w:rtl/>
        </w:rPr>
        <w:t xml:space="preserve"> بسبب سوء الحالة الاقتصادية </w:t>
      </w:r>
      <w:r w:rsidR="00FD7BC4" w:rsidRPr="00D07593">
        <w:rPr>
          <w:rFonts w:hint="cs"/>
          <w:sz w:val="28"/>
          <w:szCs w:val="28"/>
          <w:rtl/>
        </w:rPr>
        <w:t>(جانب</w:t>
      </w:r>
      <w:r w:rsidRPr="00D07593">
        <w:rPr>
          <w:rFonts w:hint="cs"/>
          <w:sz w:val="28"/>
          <w:szCs w:val="28"/>
          <w:rtl/>
        </w:rPr>
        <w:t xml:space="preserve"> بيئي </w:t>
      </w:r>
      <w:r w:rsidR="00FD7BC4" w:rsidRPr="00D07593">
        <w:rPr>
          <w:rFonts w:hint="cs"/>
          <w:sz w:val="28"/>
          <w:szCs w:val="28"/>
          <w:rtl/>
        </w:rPr>
        <w:t>اجتماعي)</w:t>
      </w:r>
    </w:p>
    <w:p w:rsidR="00CA5A6E" w:rsidRPr="00D07593" w:rsidRDefault="00CA5A6E" w:rsidP="00CA5A6E">
      <w:pPr>
        <w:spacing w:after="0" w:line="240" w:lineRule="auto"/>
        <w:ind w:hanging="284"/>
        <w:jc w:val="mediumKashida"/>
        <w:rPr>
          <w:sz w:val="28"/>
          <w:szCs w:val="28"/>
          <w:rtl/>
        </w:rPr>
      </w:pPr>
    </w:p>
    <w:p w:rsidR="00CB3757" w:rsidRPr="00C36AA3" w:rsidRDefault="005315F2" w:rsidP="00C36AA3">
      <w:pPr>
        <w:pStyle w:val="a3"/>
        <w:numPr>
          <w:ilvl w:val="0"/>
          <w:numId w:val="11"/>
        </w:numPr>
        <w:spacing w:after="0" w:line="240" w:lineRule="auto"/>
        <w:jc w:val="mediumKashida"/>
        <w:rPr>
          <w:b/>
          <w:bCs/>
          <w:sz w:val="28"/>
          <w:szCs w:val="28"/>
          <w:rtl/>
        </w:rPr>
      </w:pPr>
      <w:r w:rsidRPr="00C36AA3">
        <w:rPr>
          <w:rFonts w:hint="cs"/>
          <w:b/>
          <w:bCs/>
          <w:sz w:val="28"/>
          <w:szCs w:val="28"/>
          <w:rtl/>
        </w:rPr>
        <w:t>سوء التدريس</w:t>
      </w:r>
      <w:r w:rsidR="00CA5A6E" w:rsidRPr="00C36AA3">
        <w:rPr>
          <w:rFonts w:hint="cs"/>
          <w:b/>
          <w:bCs/>
          <w:sz w:val="28"/>
          <w:szCs w:val="28"/>
          <w:rtl/>
        </w:rPr>
        <w:t>:</w:t>
      </w:r>
    </w:p>
    <w:p w:rsidR="00CA5A6E" w:rsidRPr="00CA5A6E" w:rsidRDefault="00CA5A6E" w:rsidP="00CA5A6E">
      <w:pPr>
        <w:spacing w:after="0" w:line="240" w:lineRule="auto"/>
        <w:ind w:left="720" w:firstLine="0"/>
        <w:jc w:val="mediumKashida"/>
        <w:rPr>
          <w:b/>
          <w:bCs/>
          <w:sz w:val="28"/>
          <w:szCs w:val="28"/>
          <w:rtl/>
        </w:rPr>
      </w:pPr>
    </w:p>
    <w:p w:rsidR="00D1045B" w:rsidRDefault="005315F2" w:rsidP="00CA5A6E">
      <w:pPr>
        <w:spacing w:after="0" w:line="240" w:lineRule="auto"/>
        <w:ind w:hanging="1"/>
        <w:jc w:val="mediumKashida"/>
        <w:rPr>
          <w:sz w:val="28"/>
          <w:szCs w:val="28"/>
          <w:rtl/>
        </w:rPr>
      </w:pPr>
      <w:r w:rsidRPr="00D07593">
        <w:rPr>
          <w:rFonts w:hint="cs"/>
          <w:sz w:val="28"/>
          <w:szCs w:val="28"/>
          <w:rtl/>
        </w:rPr>
        <w:t xml:space="preserve">التعليم مهنة الأنبياء عليهم السلام وهو في </w:t>
      </w:r>
      <w:r w:rsidR="00FD7BC4" w:rsidRPr="00D07593">
        <w:rPr>
          <w:rFonts w:hint="cs"/>
          <w:sz w:val="28"/>
          <w:szCs w:val="28"/>
          <w:rtl/>
        </w:rPr>
        <w:t>طبيعته</w:t>
      </w:r>
      <w:r w:rsidRPr="00D07593">
        <w:rPr>
          <w:rFonts w:hint="cs"/>
          <w:sz w:val="28"/>
          <w:szCs w:val="28"/>
          <w:rtl/>
        </w:rPr>
        <w:t xml:space="preserve"> </w:t>
      </w:r>
      <w:r w:rsidR="00C36AA3" w:rsidRPr="00D07593">
        <w:rPr>
          <w:rFonts w:hint="cs"/>
          <w:sz w:val="28"/>
          <w:szCs w:val="28"/>
          <w:rtl/>
        </w:rPr>
        <w:t>وأساسه</w:t>
      </w:r>
      <w:r w:rsidRPr="00D07593">
        <w:rPr>
          <w:rFonts w:hint="cs"/>
          <w:sz w:val="28"/>
          <w:szCs w:val="28"/>
          <w:rtl/>
        </w:rPr>
        <w:t xml:space="preserve"> عبارة عن علاقة مساعدة من المعلم </w:t>
      </w:r>
      <w:r w:rsidR="00C36AA3" w:rsidRPr="00D07593">
        <w:rPr>
          <w:rFonts w:hint="cs"/>
          <w:sz w:val="28"/>
          <w:szCs w:val="28"/>
          <w:rtl/>
        </w:rPr>
        <w:t>إلى</w:t>
      </w:r>
      <w:r w:rsidRPr="00D07593">
        <w:rPr>
          <w:rFonts w:hint="cs"/>
          <w:sz w:val="28"/>
          <w:szCs w:val="28"/>
          <w:rtl/>
        </w:rPr>
        <w:t xml:space="preserve"> المتعلم وهذا يقتضي </w:t>
      </w:r>
      <w:r w:rsidR="00C36AA3" w:rsidRPr="00D07593">
        <w:rPr>
          <w:rFonts w:hint="cs"/>
          <w:sz w:val="28"/>
          <w:szCs w:val="28"/>
          <w:rtl/>
        </w:rPr>
        <w:t>أن</w:t>
      </w:r>
      <w:r w:rsidRPr="00D07593">
        <w:rPr>
          <w:rFonts w:hint="cs"/>
          <w:sz w:val="28"/>
          <w:szCs w:val="28"/>
          <w:rtl/>
        </w:rPr>
        <w:t xml:space="preserve"> يكون المعلم واعيا لحاجات طلابه ومشاعرهم حتى تثمر هذه المساعدة وما يرجى منها لذلك يجب علية </w:t>
      </w:r>
      <w:r w:rsidR="00C36AA3" w:rsidRPr="00D07593">
        <w:rPr>
          <w:rFonts w:hint="cs"/>
          <w:sz w:val="28"/>
          <w:szCs w:val="28"/>
          <w:rtl/>
        </w:rPr>
        <w:t>أن</w:t>
      </w:r>
      <w:r w:rsidRPr="00D07593">
        <w:rPr>
          <w:rFonts w:hint="cs"/>
          <w:sz w:val="28"/>
          <w:szCs w:val="28"/>
          <w:rtl/>
        </w:rPr>
        <w:t xml:space="preserve"> يكون مشاركا </w:t>
      </w:r>
      <w:r w:rsidR="00FD7BC4" w:rsidRPr="00D07593">
        <w:rPr>
          <w:rFonts w:hint="cs"/>
          <w:sz w:val="28"/>
          <w:szCs w:val="28"/>
          <w:rtl/>
        </w:rPr>
        <w:t>لطلابه</w:t>
      </w:r>
      <w:r w:rsidRPr="00D07593">
        <w:rPr>
          <w:rFonts w:hint="cs"/>
          <w:sz w:val="28"/>
          <w:szCs w:val="28"/>
          <w:rtl/>
        </w:rPr>
        <w:t xml:space="preserve"> في مشاعرهم ومشاكلهم فاهما لطبيعتها ومقدرا لها ومدركا لما يدور في </w:t>
      </w:r>
      <w:r w:rsidR="00C36AA3" w:rsidRPr="00D07593">
        <w:rPr>
          <w:rFonts w:hint="cs"/>
          <w:sz w:val="28"/>
          <w:szCs w:val="28"/>
          <w:rtl/>
        </w:rPr>
        <w:t>أذهانهم</w:t>
      </w:r>
      <w:r w:rsidRPr="00D07593">
        <w:rPr>
          <w:rFonts w:hint="cs"/>
          <w:sz w:val="28"/>
          <w:szCs w:val="28"/>
          <w:rtl/>
        </w:rPr>
        <w:t xml:space="preserve"> عندما يكون معهم في غرفة الدراسة ومن الواجب على المعلم أيضا بناء علاقة ثقة واطمئنان بينه وبين كل طالب حتى يشعر بأنه مهتم بمصالحة وتقدمه وحتى لا يفقد احترام وانتباه طلابه </w:t>
      </w:r>
      <w:r w:rsidR="00C36AA3" w:rsidRPr="00D07593">
        <w:rPr>
          <w:rFonts w:hint="cs"/>
          <w:sz w:val="28"/>
          <w:szCs w:val="28"/>
          <w:rtl/>
        </w:rPr>
        <w:t>إذا</w:t>
      </w:r>
      <w:r w:rsidRPr="00D07593">
        <w:rPr>
          <w:rFonts w:hint="cs"/>
          <w:sz w:val="28"/>
          <w:szCs w:val="28"/>
          <w:rtl/>
        </w:rPr>
        <w:t xml:space="preserve"> </w:t>
      </w:r>
      <w:r w:rsidR="00C36AA3" w:rsidRPr="00D07593">
        <w:rPr>
          <w:rFonts w:hint="cs"/>
          <w:sz w:val="28"/>
          <w:szCs w:val="28"/>
          <w:rtl/>
        </w:rPr>
        <w:t>أهمل</w:t>
      </w:r>
      <w:r w:rsidRPr="00D07593">
        <w:rPr>
          <w:rFonts w:hint="cs"/>
          <w:sz w:val="28"/>
          <w:szCs w:val="28"/>
          <w:rtl/>
        </w:rPr>
        <w:t xml:space="preserve"> العلاقات الإنسانية في عملة ولم يعمل بمراعاة الفروق الفردية بينهم وبالتالي يؤدي ذلك </w:t>
      </w:r>
      <w:r w:rsidR="00C36AA3" w:rsidRPr="00D07593">
        <w:rPr>
          <w:rFonts w:hint="cs"/>
          <w:sz w:val="28"/>
          <w:szCs w:val="28"/>
          <w:rtl/>
        </w:rPr>
        <w:t>إلى</w:t>
      </w:r>
      <w:r w:rsidRPr="00D07593">
        <w:rPr>
          <w:rFonts w:hint="cs"/>
          <w:sz w:val="28"/>
          <w:szCs w:val="28"/>
          <w:rtl/>
        </w:rPr>
        <w:t xml:space="preserve"> </w:t>
      </w:r>
      <w:r w:rsidR="00C36AA3" w:rsidRPr="00D07593">
        <w:rPr>
          <w:rFonts w:hint="cs"/>
          <w:sz w:val="28"/>
          <w:szCs w:val="28"/>
          <w:rtl/>
        </w:rPr>
        <w:t>أن</w:t>
      </w:r>
      <w:r w:rsidRPr="00D07593">
        <w:rPr>
          <w:rFonts w:hint="cs"/>
          <w:sz w:val="28"/>
          <w:szCs w:val="28"/>
          <w:rtl/>
        </w:rPr>
        <w:t xml:space="preserve"> يلجأ الكثير من الطلبة بالتغيب عن دروسه </w:t>
      </w:r>
      <w:r w:rsidR="00C36AA3" w:rsidRPr="00D07593">
        <w:rPr>
          <w:rFonts w:hint="cs"/>
          <w:sz w:val="28"/>
          <w:szCs w:val="28"/>
          <w:rtl/>
        </w:rPr>
        <w:t>أكثر</w:t>
      </w:r>
      <w:r w:rsidRPr="00D07593">
        <w:rPr>
          <w:rFonts w:hint="cs"/>
          <w:sz w:val="28"/>
          <w:szCs w:val="28"/>
          <w:rtl/>
        </w:rPr>
        <w:t xml:space="preserve"> من الدروس الأخرى ( جانب بيئي مدرسي). </w:t>
      </w:r>
    </w:p>
    <w:p w:rsidR="00CA5A6E" w:rsidRPr="00CA5A6E" w:rsidRDefault="00CA5A6E" w:rsidP="00CA5A6E">
      <w:pPr>
        <w:spacing w:after="0" w:line="240" w:lineRule="auto"/>
        <w:ind w:hanging="1"/>
        <w:jc w:val="mediumKashida"/>
        <w:rPr>
          <w:sz w:val="28"/>
          <w:szCs w:val="28"/>
        </w:rPr>
      </w:pPr>
    </w:p>
    <w:p w:rsidR="005315F2" w:rsidRDefault="000079F5" w:rsidP="000079F5">
      <w:pPr>
        <w:spacing w:after="0" w:line="240" w:lineRule="auto"/>
        <w:ind w:firstLine="0"/>
        <w:jc w:val="mediumKashida"/>
        <w:rPr>
          <w:b/>
          <w:bCs/>
          <w:sz w:val="28"/>
          <w:szCs w:val="28"/>
          <w:rtl/>
        </w:rPr>
      </w:pPr>
      <w:r>
        <w:rPr>
          <w:rFonts w:hint="cs"/>
          <w:b/>
          <w:bCs/>
          <w:sz w:val="28"/>
          <w:szCs w:val="28"/>
          <w:rtl/>
        </w:rPr>
        <w:t>4-</w:t>
      </w:r>
      <w:r w:rsidR="00CA5A6E">
        <w:rPr>
          <w:rFonts w:hint="cs"/>
          <w:b/>
          <w:bCs/>
          <w:sz w:val="28"/>
          <w:szCs w:val="28"/>
          <w:rtl/>
        </w:rPr>
        <w:t xml:space="preserve">  </w:t>
      </w:r>
      <w:r w:rsidR="00782EE6" w:rsidRPr="000079F5">
        <w:rPr>
          <w:rFonts w:hint="cs"/>
          <w:b/>
          <w:bCs/>
          <w:sz w:val="28"/>
          <w:szCs w:val="28"/>
          <w:rtl/>
        </w:rPr>
        <w:t>الجو العام للمؤسسة التربوية (المدرسة).</w:t>
      </w:r>
    </w:p>
    <w:p w:rsidR="000079F5" w:rsidRPr="000079F5" w:rsidRDefault="000079F5" w:rsidP="000079F5">
      <w:pPr>
        <w:spacing w:after="0" w:line="240" w:lineRule="auto"/>
        <w:ind w:firstLine="0"/>
        <w:jc w:val="mediumKashida"/>
        <w:rPr>
          <w:b/>
          <w:bCs/>
          <w:sz w:val="28"/>
          <w:szCs w:val="28"/>
          <w:rtl/>
        </w:rPr>
      </w:pPr>
    </w:p>
    <w:p w:rsidR="00782EE6" w:rsidRDefault="00782EE6" w:rsidP="00CA5A6E">
      <w:pPr>
        <w:spacing w:after="0" w:line="240" w:lineRule="auto"/>
        <w:ind w:hanging="1"/>
        <w:jc w:val="mediumKashida"/>
        <w:rPr>
          <w:sz w:val="28"/>
          <w:szCs w:val="28"/>
          <w:rtl/>
        </w:rPr>
      </w:pPr>
      <w:r>
        <w:rPr>
          <w:rFonts w:hint="cs"/>
          <w:sz w:val="28"/>
          <w:szCs w:val="28"/>
          <w:rtl/>
        </w:rPr>
        <w:t xml:space="preserve">يؤثر الجو العام للمؤسسة التربوية </w:t>
      </w:r>
      <w:r w:rsidR="00FD7BC4">
        <w:rPr>
          <w:rFonts w:hint="cs"/>
          <w:sz w:val="28"/>
          <w:szCs w:val="28"/>
          <w:rtl/>
        </w:rPr>
        <w:t>(المدرسة</w:t>
      </w:r>
      <w:r>
        <w:rPr>
          <w:rFonts w:hint="cs"/>
          <w:sz w:val="28"/>
          <w:szCs w:val="28"/>
          <w:rtl/>
        </w:rPr>
        <w:t xml:space="preserve">) على غياب الطلاب من عدة </w:t>
      </w:r>
      <w:r w:rsidR="00CA5A6E">
        <w:rPr>
          <w:rFonts w:hint="cs"/>
          <w:sz w:val="28"/>
          <w:szCs w:val="28"/>
          <w:rtl/>
        </w:rPr>
        <w:t xml:space="preserve">نواح </w:t>
      </w:r>
      <w:r>
        <w:rPr>
          <w:rFonts w:hint="cs"/>
          <w:sz w:val="28"/>
          <w:szCs w:val="28"/>
          <w:rtl/>
        </w:rPr>
        <w:t xml:space="preserve">فمن المعروف </w:t>
      </w:r>
      <w:r w:rsidR="00C36AA3">
        <w:rPr>
          <w:rFonts w:hint="cs"/>
          <w:sz w:val="28"/>
          <w:szCs w:val="28"/>
          <w:rtl/>
        </w:rPr>
        <w:t>أن</w:t>
      </w:r>
      <w:r>
        <w:rPr>
          <w:rFonts w:hint="cs"/>
          <w:sz w:val="28"/>
          <w:szCs w:val="28"/>
          <w:rtl/>
        </w:rPr>
        <w:t xml:space="preserve"> الطبيعة الإنسانية تعارض الضغط والتقييد وتحن لجو الحرية والمؤسسات التربوية ذات القوانين </w:t>
      </w:r>
      <w:r>
        <w:rPr>
          <w:rFonts w:hint="cs"/>
          <w:sz w:val="28"/>
          <w:szCs w:val="28"/>
          <w:rtl/>
        </w:rPr>
        <w:lastRenderedPageBreak/>
        <w:t>المقيدة ا</w:t>
      </w:r>
      <w:r w:rsidR="00C36AA3">
        <w:rPr>
          <w:rFonts w:hint="cs"/>
          <w:sz w:val="28"/>
          <w:szCs w:val="28"/>
          <w:rtl/>
        </w:rPr>
        <w:t xml:space="preserve">لشديدة والتي لا تحترم حقوق الآخرين </w:t>
      </w:r>
      <w:r>
        <w:rPr>
          <w:rFonts w:hint="cs"/>
          <w:sz w:val="28"/>
          <w:szCs w:val="28"/>
          <w:rtl/>
        </w:rPr>
        <w:t xml:space="preserve"> ولا تعطي فرصة لتعبير الحر عن الرأي وتتميز بالمركزية المطلقة في اتخاذ القرارات ويكون الخوف من القيادة وعدم الاحترام هو المسيطر.</w:t>
      </w:r>
    </w:p>
    <w:p w:rsidR="00782EE6" w:rsidRDefault="00782EE6" w:rsidP="000079F5">
      <w:pPr>
        <w:spacing w:after="0" w:line="240" w:lineRule="auto"/>
        <w:ind w:hanging="1"/>
        <w:jc w:val="mediumKashida"/>
        <w:rPr>
          <w:sz w:val="28"/>
          <w:szCs w:val="28"/>
          <w:rtl/>
        </w:rPr>
      </w:pPr>
      <w:r>
        <w:rPr>
          <w:rFonts w:hint="cs"/>
          <w:sz w:val="28"/>
          <w:szCs w:val="28"/>
          <w:rtl/>
        </w:rPr>
        <w:t xml:space="preserve">تلك المؤسسات تمثل للطلاب سجنا لا </w:t>
      </w:r>
      <w:r w:rsidR="00FD7BC4">
        <w:rPr>
          <w:rFonts w:hint="cs"/>
          <w:sz w:val="28"/>
          <w:szCs w:val="28"/>
          <w:rtl/>
        </w:rPr>
        <w:t>مدرسة،</w:t>
      </w:r>
      <w:r>
        <w:rPr>
          <w:rFonts w:hint="cs"/>
          <w:sz w:val="28"/>
          <w:szCs w:val="28"/>
          <w:rtl/>
        </w:rPr>
        <w:t xml:space="preserve"> وحيث </w:t>
      </w:r>
      <w:r w:rsidR="00C36AA3">
        <w:rPr>
          <w:rFonts w:hint="cs"/>
          <w:sz w:val="28"/>
          <w:szCs w:val="28"/>
          <w:rtl/>
        </w:rPr>
        <w:t>أن</w:t>
      </w:r>
      <w:r>
        <w:rPr>
          <w:rFonts w:hint="cs"/>
          <w:sz w:val="28"/>
          <w:szCs w:val="28"/>
          <w:rtl/>
        </w:rPr>
        <w:t xml:space="preserve"> الطلاب في تلك المؤسسات يشعرون بعدم القدرة على تغيير الواقع المفروض من قبلهم فأنهم يترجمون عصيانهم بعدم المبالاة والغياب. </w:t>
      </w:r>
    </w:p>
    <w:p w:rsidR="00782EE6" w:rsidRPr="00CA5A6E" w:rsidRDefault="00782EE6" w:rsidP="00CA5A6E">
      <w:pPr>
        <w:pStyle w:val="a3"/>
        <w:numPr>
          <w:ilvl w:val="0"/>
          <w:numId w:val="12"/>
        </w:numPr>
        <w:spacing w:after="0" w:line="240" w:lineRule="auto"/>
        <w:jc w:val="mediumKashida"/>
        <w:rPr>
          <w:b/>
          <w:bCs/>
          <w:sz w:val="28"/>
          <w:szCs w:val="28"/>
          <w:rtl/>
        </w:rPr>
      </w:pPr>
      <w:r w:rsidRPr="00CA5A6E">
        <w:rPr>
          <w:rFonts w:hint="cs"/>
          <w:b/>
          <w:bCs/>
          <w:sz w:val="28"/>
          <w:szCs w:val="28"/>
          <w:rtl/>
        </w:rPr>
        <w:t xml:space="preserve">أسباب </w:t>
      </w:r>
      <w:r w:rsidR="00FD7BC4" w:rsidRPr="00CA5A6E">
        <w:rPr>
          <w:rFonts w:hint="cs"/>
          <w:b/>
          <w:bCs/>
          <w:sz w:val="28"/>
          <w:szCs w:val="28"/>
          <w:rtl/>
        </w:rPr>
        <w:t>أخرى.</w:t>
      </w:r>
    </w:p>
    <w:p w:rsidR="00782EE6" w:rsidRPr="005C1563" w:rsidRDefault="00782EE6" w:rsidP="000079F5">
      <w:pPr>
        <w:pStyle w:val="a3"/>
        <w:numPr>
          <w:ilvl w:val="0"/>
          <w:numId w:val="4"/>
        </w:numPr>
        <w:spacing w:after="0" w:line="240" w:lineRule="auto"/>
        <w:ind w:hanging="1"/>
        <w:jc w:val="mediumKashida"/>
        <w:rPr>
          <w:sz w:val="28"/>
          <w:szCs w:val="28"/>
          <w:rtl/>
        </w:rPr>
      </w:pPr>
      <w:r w:rsidRPr="005C1563">
        <w:rPr>
          <w:rFonts w:hint="cs"/>
          <w:sz w:val="28"/>
          <w:szCs w:val="28"/>
          <w:rtl/>
        </w:rPr>
        <w:t xml:space="preserve">الإصابة بمرض مزمن </w:t>
      </w:r>
    </w:p>
    <w:p w:rsidR="00782EE6" w:rsidRPr="005C1563" w:rsidRDefault="00782EE6" w:rsidP="000079F5">
      <w:pPr>
        <w:pStyle w:val="a3"/>
        <w:numPr>
          <w:ilvl w:val="0"/>
          <w:numId w:val="4"/>
        </w:numPr>
        <w:spacing w:after="0" w:line="240" w:lineRule="auto"/>
        <w:ind w:hanging="1"/>
        <w:jc w:val="mediumKashida"/>
        <w:rPr>
          <w:sz w:val="28"/>
          <w:szCs w:val="28"/>
          <w:rtl/>
        </w:rPr>
      </w:pPr>
      <w:r w:rsidRPr="005C1563">
        <w:rPr>
          <w:rFonts w:hint="cs"/>
          <w:sz w:val="28"/>
          <w:szCs w:val="28"/>
          <w:rtl/>
        </w:rPr>
        <w:t>انعدام الرغبة في تدريس مادة معينة</w:t>
      </w:r>
    </w:p>
    <w:p w:rsidR="00782EE6" w:rsidRPr="005C1563" w:rsidRDefault="00782EE6" w:rsidP="000079F5">
      <w:pPr>
        <w:pStyle w:val="a3"/>
        <w:numPr>
          <w:ilvl w:val="0"/>
          <w:numId w:val="4"/>
        </w:numPr>
        <w:spacing w:after="0" w:line="240" w:lineRule="auto"/>
        <w:ind w:hanging="1"/>
        <w:jc w:val="mediumKashida"/>
        <w:rPr>
          <w:sz w:val="28"/>
          <w:szCs w:val="28"/>
          <w:rtl/>
        </w:rPr>
      </w:pPr>
      <w:r w:rsidRPr="005C1563">
        <w:rPr>
          <w:rFonts w:hint="cs"/>
          <w:sz w:val="28"/>
          <w:szCs w:val="28"/>
          <w:rtl/>
        </w:rPr>
        <w:t>كثرة غياب المعلمين</w:t>
      </w:r>
    </w:p>
    <w:p w:rsidR="00782EE6" w:rsidRPr="005C1563" w:rsidRDefault="00782EE6" w:rsidP="000079F5">
      <w:pPr>
        <w:pStyle w:val="a3"/>
        <w:numPr>
          <w:ilvl w:val="0"/>
          <w:numId w:val="4"/>
        </w:numPr>
        <w:spacing w:after="0" w:line="240" w:lineRule="auto"/>
        <w:ind w:hanging="1"/>
        <w:jc w:val="mediumKashida"/>
        <w:rPr>
          <w:sz w:val="28"/>
          <w:szCs w:val="28"/>
          <w:rtl/>
        </w:rPr>
      </w:pPr>
      <w:r w:rsidRPr="005C1563">
        <w:rPr>
          <w:rFonts w:hint="cs"/>
          <w:sz w:val="28"/>
          <w:szCs w:val="28"/>
          <w:rtl/>
        </w:rPr>
        <w:t xml:space="preserve">عدم ملائمة التجهيزات والمباني المدرسية من حيث التهوية </w:t>
      </w:r>
      <w:r w:rsidR="00C36AA3" w:rsidRPr="005C1563">
        <w:rPr>
          <w:rFonts w:hint="cs"/>
          <w:sz w:val="28"/>
          <w:szCs w:val="28"/>
          <w:rtl/>
        </w:rPr>
        <w:t>والإضاءة</w:t>
      </w:r>
      <w:r w:rsidRPr="005C1563">
        <w:rPr>
          <w:rFonts w:hint="cs"/>
          <w:sz w:val="28"/>
          <w:szCs w:val="28"/>
          <w:rtl/>
        </w:rPr>
        <w:t xml:space="preserve"> وتوفر المقاعد</w:t>
      </w:r>
    </w:p>
    <w:p w:rsidR="00782EE6" w:rsidRPr="005C1563" w:rsidRDefault="000C7F03" w:rsidP="000079F5">
      <w:pPr>
        <w:pStyle w:val="a3"/>
        <w:numPr>
          <w:ilvl w:val="0"/>
          <w:numId w:val="4"/>
        </w:numPr>
        <w:spacing w:after="0" w:line="240" w:lineRule="auto"/>
        <w:ind w:hanging="1"/>
        <w:jc w:val="mediumKashida"/>
        <w:rPr>
          <w:sz w:val="28"/>
          <w:szCs w:val="28"/>
          <w:rtl/>
        </w:rPr>
      </w:pPr>
      <w:r w:rsidRPr="005C1563">
        <w:rPr>
          <w:rFonts w:hint="cs"/>
          <w:sz w:val="28"/>
          <w:szCs w:val="28"/>
          <w:rtl/>
        </w:rPr>
        <w:t xml:space="preserve">بعد البيت عن المدرسة وعدم توفر مواصلات </w:t>
      </w:r>
    </w:p>
    <w:p w:rsidR="000C7F03" w:rsidRPr="005C1563" w:rsidRDefault="000C7F03" w:rsidP="000079F5">
      <w:pPr>
        <w:pStyle w:val="a3"/>
        <w:numPr>
          <w:ilvl w:val="0"/>
          <w:numId w:val="4"/>
        </w:numPr>
        <w:spacing w:after="0" w:line="240" w:lineRule="auto"/>
        <w:ind w:hanging="1"/>
        <w:jc w:val="mediumKashida"/>
        <w:rPr>
          <w:sz w:val="28"/>
          <w:szCs w:val="28"/>
          <w:rtl/>
        </w:rPr>
      </w:pPr>
      <w:r w:rsidRPr="005C1563">
        <w:rPr>
          <w:rFonts w:hint="cs"/>
          <w:sz w:val="28"/>
          <w:szCs w:val="28"/>
          <w:rtl/>
        </w:rPr>
        <w:t>عدم الاستعداد للامتحانات الدورية</w:t>
      </w:r>
    </w:p>
    <w:p w:rsidR="000C7F03" w:rsidRPr="005C1563" w:rsidRDefault="000C7F03" w:rsidP="000079F5">
      <w:pPr>
        <w:pStyle w:val="a3"/>
        <w:numPr>
          <w:ilvl w:val="0"/>
          <w:numId w:val="4"/>
        </w:numPr>
        <w:spacing w:after="0" w:line="240" w:lineRule="auto"/>
        <w:ind w:hanging="1"/>
        <w:jc w:val="mediumKashida"/>
        <w:rPr>
          <w:sz w:val="28"/>
          <w:szCs w:val="28"/>
          <w:rtl/>
        </w:rPr>
      </w:pPr>
      <w:r w:rsidRPr="005C1563">
        <w:rPr>
          <w:rFonts w:hint="cs"/>
          <w:sz w:val="28"/>
          <w:szCs w:val="28"/>
          <w:rtl/>
        </w:rPr>
        <w:t>طول اليوم الدراسي وكثرة المواد الدراسية</w:t>
      </w:r>
    </w:p>
    <w:p w:rsidR="000C7F03" w:rsidRPr="005C1563" w:rsidRDefault="000C7F03" w:rsidP="000079F5">
      <w:pPr>
        <w:pStyle w:val="a3"/>
        <w:numPr>
          <w:ilvl w:val="0"/>
          <w:numId w:val="4"/>
        </w:numPr>
        <w:spacing w:after="0" w:line="240" w:lineRule="auto"/>
        <w:ind w:hanging="1"/>
        <w:jc w:val="mediumKashida"/>
        <w:rPr>
          <w:sz w:val="28"/>
          <w:szCs w:val="28"/>
          <w:rtl/>
        </w:rPr>
      </w:pPr>
      <w:r w:rsidRPr="005C1563">
        <w:rPr>
          <w:rFonts w:hint="cs"/>
          <w:sz w:val="28"/>
          <w:szCs w:val="28"/>
          <w:rtl/>
        </w:rPr>
        <w:t>المشاكل العائلية</w:t>
      </w:r>
    </w:p>
    <w:p w:rsidR="000C7F03" w:rsidRPr="005C1563" w:rsidRDefault="000C7F03" w:rsidP="000079F5">
      <w:pPr>
        <w:pStyle w:val="a3"/>
        <w:numPr>
          <w:ilvl w:val="0"/>
          <w:numId w:val="4"/>
        </w:numPr>
        <w:spacing w:after="0" w:line="240" w:lineRule="auto"/>
        <w:ind w:hanging="1"/>
        <w:jc w:val="mediumKashida"/>
        <w:rPr>
          <w:sz w:val="28"/>
          <w:szCs w:val="28"/>
          <w:rtl/>
        </w:rPr>
      </w:pPr>
      <w:r w:rsidRPr="005C1563">
        <w:rPr>
          <w:rFonts w:hint="cs"/>
          <w:sz w:val="28"/>
          <w:szCs w:val="28"/>
          <w:rtl/>
        </w:rPr>
        <w:t xml:space="preserve">مرض </w:t>
      </w:r>
      <w:r w:rsidR="00FD7BC4" w:rsidRPr="005C1563">
        <w:rPr>
          <w:rFonts w:hint="cs"/>
          <w:sz w:val="28"/>
          <w:szCs w:val="28"/>
          <w:rtl/>
        </w:rPr>
        <w:t>أحد</w:t>
      </w:r>
      <w:r w:rsidRPr="005C1563">
        <w:rPr>
          <w:rFonts w:hint="cs"/>
          <w:sz w:val="28"/>
          <w:szCs w:val="28"/>
          <w:rtl/>
        </w:rPr>
        <w:t xml:space="preserve"> الأقارب </w:t>
      </w:r>
      <w:r w:rsidR="00C36AA3" w:rsidRPr="005C1563">
        <w:rPr>
          <w:rFonts w:hint="cs"/>
          <w:sz w:val="28"/>
          <w:szCs w:val="28"/>
          <w:rtl/>
        </w:rPr>
        <w:t>أو</w:t>
      </w:r>
      <w:r w:rsidRPr="005C1563">
        <w:rPr>
          <w:rFonts w:hint="cs"/>
          <w:sz w:val="28"/>
          <w:szCs w:val="28"/>
          <w:rtl/>
        </w:rPr>
        <w:t xml:space="preserve"> وفاته</w:t>
      </w:r>
    </w:p>
    <w:p w:rsidR="000C7F03" w:rsidRPr="005C1563" w:rsidRDefault="000C7F03" w:rsidP="000079F5">
      <w:pPr>
        <w:pStyle w:val="a3"/>
        <w:numPr>
          <w:ilvl w:val="0"/>
          <w:numId w:val="4"/>
        </w:numPr>
        <w:spacing w:after="0" w:line="240" w:lineRule="auto"/>
        <w:ind w:hanging="1"/>
        <w:jc w:val="mediumKashida"/>
        <w:rPr>
          <w:sz w:val="28"/>
          <w:szCs w:val="28"/>
          <w:rtl/>
        </w:rPr>
      </w:pPr>
      <w:r w:rsidRPr="005C1563">
        <w:rPr>
          <w:rFonts w:hint="cs"/>
          <w:sz w:val="28"/>
          <w:szCs w:val="28"/>
          <w:rtl/>
        </w:rPr>
        <w:t>اتجاهات الوالدين السلبية نحو الدراسة</w:t>
      </w:r>
    </w:p>
    <w:p w:rsidR="000C7F03" w:rsidRPr="005C1563" w:rsidRDefault="000C7F03" w:rsidP="000079F5">
      <w:pPr>
        <w:pStyle w:val="a3"/>
        <w:numPr>
          <w:ilvl w:val="0"/>
          <w:numId w:val="4"/>
        </w:numPr>
        <w:spacing w:after="0" w:line="240" w:lineRule="auto"/>
        <w:ind w:hanging="1"/>
        <w:jc w:val="mediumKashida"/>
        <w:rPr>
          <w:sz w:val="28"/>
          <w:szCs w:val="28"/>
          <w:rtl/>
        </w:rPr>
      </w:pPr>
      <w:r w:rsidRPr="005C1563">
        <w:rPr>
          <w:rFonts w:hint="cs"/>
          <w:sz w:val="28"/>
          <w:szCs w:val="28"/>
          <w:rtl/>
        </w:rPr>
        <w:t xml:space="preserve">معاملة بعض المعلمين للطلاب </w:t>
      </w:r>
    </w:p>
    <w:p w:rsidR="000C7F03" w:rsidRPr="005C1563" w:rsidRDefault="000C7F03" w:rsidP="000079F5">
      <w:pPr>
        <w:pStyle w:val="a3"/>
        <w:numPr>
          <w:ilvl w:val="0"/>
          <w:numId w:val="4"/>
        </w:numPr>
        <w:spacing w:after="0" w:line="240" w:lineRule="auto"/>
        <w:ind w:hanging="1"/>
        <w:jc w:val="mediumKashida"/>
        <w:rPr>
          <w:sz w:val="28"/>
          <w:szCs w:val="28"/>
          <w:rtl/>
        </w:rPr>
      </w:pPr>
      <w:r w:rsidRPr="005C1563">
        <w:rPr>
          <w:rFonts w:hint="cs"/>
          <w:sz w:val="28"/>
          <w:szCs w:val="28"/>
          <w:rtl/>
        </w:rPr>
        <w:t>مشاكل بين الطالب والمدرسة</w:t>
      </w:r>
    </w:p>
    <w:p w:rsidR="000C7F03" w:rsidRPr="005C1563" w:rsidRDefault="000C7F03" w:rsidP="000079F5">
      <w:pPr>
        <w:pStyle w:val="a3"/>
        <w:numPr>
          <w:ilvl w:val="0"/>
          <w:numId w:val="4"/>
        </w:numPr>
        <w:spacing w:after="0" w:line="240" w:lineRule="auto"/>
        <w:ind w:hanging="1"/>
        <w:jc w:val="mediumKashida"/>
        <w:rPr>
          <w:sz w:val="28"/>
          <w:szCs w:val="28"/>
          <w:rtl/>
        </w:rPr>
      </w:pPr>
      <w:r w:rsidRPr="005C1563">
        <w:rPr>
          <w:rFonts w:hint="cs"/>
          <w:sz w:val="28"/>
          <w:szCs w:val="28"/>
          <w:rtl/>
        </w:rPr>
        <w:t xml:space="preserve">التأكيد على ضرورة الالتزام </w:t>
      </w:r>
      <w:r w:rsidR="00C36AA3" w:rsidRPr="005C1563">
        <w:rPr>
          <w:rFonts w:hint="cs"/>
          <w:sz w:val="28"/>
          <w:szCs w:val="28"/>
          <w:rtl/>
        </w:rPr>
        <w:t>بالزى</w:t>
      </w:r>
      <w:r w:rsidRPr="005C1563">
        <w:rPr>
          <w:rFonts w:hint="cs"/>
          <w:sz w:val="28"/>
          <w:szCs w:val="28"/>
          <w:rtl/>
        </w:rPr>
        <w:t xml:space="preserve"> المدرسي </w:t>
      </w:r>
    </w:p>
    <w:p w:rsidR="000C7F03" w:rsidRPr="005C1563" w:rsidRDefault="000C7F03" w:rsidP="000079F5">
      <w:pPr>
        <w:pStyle w:val="a3"/>
        <w:numPr>
          <w:ilvl w:val="0"/>
          <w:numId w:val="4"/>
        </w:numPr>
        <w:spacing w:after="0" w:line="240" w:lineRule="auto"/>
        <w:ind w:hanging="1"/>
        <w:jc w:val="mediumKashida"/>
        <w:rPr>
          <w:sz w:val="28"/>
          <w:szCs w:val="28"/>
          <w:rtl/>
        </w:rPr>
      </w:pPr>
      <w:r w:rsidRPr="005C1563">
        <w:rPr>
          <w:rFonts w:hint="cs"/>
          <w:sz w:val="28"/>
          <w:szCs w:val="28"/>
          <w:rtl/>
        </w:rPr>
        <w:t xml:space="preserve">الأيام التي تسبق </w:t>
      </w:r>
      <w:r w:rsidR="00C36AA3" w:rsidRPr="005C1563">
        <w:rPr>
          <w:rFonts w:hint="cs"/>
          <w:sz w:val="28"/>
          <w:szCs w:val="28"/>
          <w:rtl/>
        </w:rPr>
        <w:t>أو</w:t>
      </w:r>
      <w:r w:rsidRPr="005C1563">
        <w:rPr>
          <w:rFonts w:hint="cs"/>
          <w:sz w:val="28"/>
          <w:szCs w:val="28"/>
          <w:rtl/>
        </w:rPr>
        <w:t xml:space="preserve"> تلي العطلات</w:t>
      </w:r>
    </w:p>
    <w:p w:rsidR="000C7F03" w:rsidRDefault="000C7F03" w:rsidP="000079F5">
      <w:pPr>
        <w:spacing w:after="0" w:line="240" w:lineRule="auto"/>
        <w:ind w:hanging="1"/>
        <w:jc w:val="mediumKashida"/>
        <w:rPr>
          <w:sz w:val="28"/>
          <w:szCs w:val="28"/>
          <w:rtl/>
        </w:rPr>
      </w:pPr>
    </w:p>
    <w:p w:rsidR="000C7F03" w:rsidRPr="00CA5A6E" w:rsidRDefault="00C36AA3" w:rsidP="000079F5">
      <w:pPr>
        <w:spacing w:after="0" w:line="240" w:lineRule="auto"/>
        <w:ind w:hanging="1"/>
        <w:jc w:val="mediumKashida"/>
        <w:rPr>
          <w:b/>
          <w:bCs/>
          <w:sz w:val="32"/>
          <w:szCs w:val="32"/>
          <w:u w:val="single"/>
          <w:rtl/>
        </w:rPr>
      </w:pPr>
      <w:r w:rsidRPr="00CA5A6E">
        <w:rPr>
          <w:rFonts w:hint="cs"/>
          <w:b/>
          <w:bCs/>
          <w:sz w:val="32"/>
          <w:szCs w:val="32"/>
          <w:u w:val="single"/>
          <w:rtl/>
        </w:rPr>
        <w:t>اثأر</w:t>
      </w:r>
      <w:r w:rsidR="000C7F03" w:rsidRPr="00CA5A6E">
        <w:rPr>
          <w:rFonts w:hint="cs"/>
          <w:b/>
          <w:bCs/>
          <w:sz w:val="32"/>
          <w:szCs w:val="32"/>
          <w:u w:val="single"/>
          <w:rtl/>
        </w:rPr>
        <w:t xml:space="preserve"> الغياب</w:t>
      </w:r>
      <w:r w:rsidR="00CA5A6E">
        <w:rPr>
          <w:rFonts w:hint="cs"/>
          <w:b/>
          <w:bCs/>
          <w:sz w:val="32"/>
          <w:szCs w:val="32"/>
          <w:u w:val="single"/>
          <w:rtl/>
        </w:rPr>
        <w:t>:</w:t>
      </w:r>
    </w:p>
    <w:p w:rsidR="0016148B" w:rsidRDefault="000C7F03" w:rsidP="000079F5">
      <w:pPr>
        <w:spacing w:after="0" w:line="240" w:lineRule="auto"/>
        <w:ind w:hanging="1"/>
        <w:jc w:val="mediumKashida"/>
        <w:rPr>
          <w:sz w:val="28"/>
          <w:szCs w:val="28"/>
          <w:rtl/>
        </w:rPr>
      </w:pPr>
      <w:r>
        <w:rPr>
          <w:rFonts w:hint="cs"/>
          <w:sz w:val="28"/>
          <w:szCs w:val="28"/>
          <w:rtl/>
        </w:rPr>
        <w:t xml:space="preserve">لا ينحصر </w:t>
      </w:r>
      <w:r w:rsidR="00FD7BC4">
        <w:rPr>
          <w:rFonts w:hint="cs"/>
          <w:sz w:val="28"/>
          <w:szCs w:val="28"/>
          <w:rtl/>
        </w:rPr>
        <w:t>أثر</w:t>
      </w:r>
      <w:r>
        <w:rPr>
          <w:rFonts w:hint="cs"/>
          <w:sz w:val="28"/>
          <w:szCs w:val="28"/>
          <w:rtl/>
        </w:rPr>
        <w:t xml:space="preserve"> الغياب على الطالب المتغيب فقط بل يتعداه </w:t>
      </w:r>
      <w:r w:rsidR="00C36AA3">
        <w:rPr>
          <w:rFonts w:hint="cs"/>
          <w:sz w:val="28"/>
          <w:szCs w:val="28"/>
          <w:rtl/>
        </w:rPr>
        <w:t>إلى</w:t>
      </w:r>
      <w:r>
        <w:rPr>
          <w:rFonts w:hint="cs"/>
          <w:sz w:val="28"/>
          <w:szCs w:val="28"/>
          <w:rtl/>
        </w:rPr>
        <w:t xml:space="preserve"> مجموعه من المتغيرات الأخرى أه</w:t>
      </w:r>
      <w:r w:rsidR="00FD7BC4">
        <w:rPr>
          <w:rFonts w:hint="cs"/>
          <w:sz w:val="28"/>
          <w:szCs w:val="28"/>
          <w:rtl/>
        </w:rPr>
        <w:t>مها المعلمون وعملية التعليم وعمل</w:t>
      </w:r>
      <w:r>
        <w:rPr>
          <w:rFonts w:hint="cs"/>
          <w:sz w:val="28"/>
          <w:szCs w:val="28"/>
          <w:rtl/>
        </w:rPr>
        <w:t xml:space="preserve">ية التعلم نفسها والطلاب </w:t>
      </w:r>
      <w:r w:rsidR="00C36AA3">
        <w:rPr>
          <w:rFonts w:hint="cs"/>
          <w:sz w:val="28"/>
          <w:szCs w:val="28"/>
          <w:rtl/>
        </w:rPr>
        <w:t>الآخرون</w:t>
      </w:r>
      <w:r>
        <w:rPr>
          <w:rFonts w:hint="cs"/>
          <w:sz w:val="28"/>
          <w:szCs w:val="28"/>
          <w:rtl/>
        </w:rPr>
        <w:t xml:space="preserve"> </w:t>
      </w:r>
    </w:p>
    <w:p w:rsidR="000C7F03" w:rsidRDefault="000C7F03" w:rsidP="000079F5">
      <w:pPr>
        <w:spacing w:after="0" w:line="240" w:lineRule="auto"/>
        <w:ind w:hanging="1"/>
        <w:jc w:val="mediumKashida"/>
        <w:rPr>
          <w:sz w:val="28"/>
          <w:szCs w:val="28"/>
          <w:rtl/>
        </w:rPr>
      </w:pPr>
      <w:r>
        <w:rPr>
          <w:rFonts w:hint="cs"/>
          <w:sz w:val="28"/>
          <w:szCs w:val="28"/>
          <w:rtl/>
        </w:rPr>
        <w:t xml:space="preserve">وفيما يلي موجز عن </w:t>
      </w:r>
      <w:r w:rsidR="00FD7BC4">
        <w:rPr>
          <w:rFonts w:hint="cs"/>
          <w:sz w:val="28"/>
          <w:szCs w:val="28"/>
          <w:rtl/>
        </w:rPr>
        <w:t>أثر</w:t>
      </w:r>
      <w:r>
        <w:rPr>
          <w:rFonts w:hint="cs"/>
          <w:sz w:val="28"/>
          <w:szCs w:val="28"/>
          <w:rtl/>
        </w:rPr>
        <w:t xml:space="preserve"> الغياب على كل المتغيرات السابقة...</w:t>
      </w:r>
    </w:p>
    <w:p w:rsidR="0016148B" w:rsidRDefault="0016148B" w:rsidP="000079F5">
      <w:pPr>
        <w:spacing w:after="0" w:line="240" w:lineRule="auto"/>
        <w:ind w:hanging="1"/>
        <w:jc w:val="mediumKashida"/>
        <w:rPr>
          <w:sz w:val="28"/>
          <w:szCs w:val="28"/>
          <w:rtl/>
        </w:rPr>
      </w:pPr>
    </w:p>
    <w:p w:rsidR="000C7F03" w:rsidRPr="00CA5A6E" w:rsidRDefault="000C7F03" w:rsidP="00CA5A6E">
      <w:pPr>
        <w:pStyle w:val="a3"/>
        <w:numPr>
          <w:ilvl w:val="0"/>
          <w:numId w:val="13"/>
        </w:numPr>
        <w:spacing w:after="0" w:line="240" w:lineRule="auto"/>
        <w:ind w:left="283" w:firstLine="0"/>
        <w:jc w:val="mediumKashida"/>
        <w:rPr>
          <w:b/>
          <w:bCs/>
          <w:sz w:val="28"/>
          <w:szCs w:val="28"/>
          <w:rtl/>
        </w:rPr>
      </w:pPr>
      <w:r w:rsidRPr="00CA5A6E">
        <w:rPr>
          <w:rFonts w:hint="cs"/>
          <w:b/>
          <w:bCs/>
          <w:sz w:val="28"/>
          <w:szCs w:val="28"/>
          <w:rtl/>
        </w:rPr>
        <w:t>الطلاب المتغيبون</w:t>
      </w:r>
    </w:p>
    <w:p w:rsidR="000C7F03" w:rsidRDefault="000C7F03" w:rsidP="00C36AA3">
      <w:pPr>
        <w:spacing w:after="0" w:line="240" w:lineRule="auto"/>
        <w:ind w:hanging="1"/>
        <w:jc w:val="mediumKashida"/>
        <w:rPr>
          <w:sz w:val="28"/>
          <w:szCs w:val="28"/>
          <w:rtl/>
        </w:rPr>
      </w:pPr>
      <w:r>
        <w:rPr>
          <w:rFonts w:hint="cs"/>
          <w:sz w:val="28"/>
          <w:szCs w:val="28"/>
          <w:rtl/>
        </w:rPr>
        <w:t xml:space="preserve">يعرض الطلاب المتغيبون </w:t>
      </w:r>
      <w:r w:rsidR="00FD7BC4">
        <w:rPr>
          <w:rFonts w:hint="cs"/>
          <w:sz w:val="28"/>
          <w:szCs w:val="28"/>
          <w:rtl/>
        </w:rPr>
        <w:t>أنفسهم</w:t>
      </w:r>
      <w:r>
        <w:rPr>
          <w:rFonts w:hint="cs"/>
          <w:sz w:val="28"/>
          <w:szCs w:val="28"/>
          <w:rtl/>
        </w:rPr>
        <w:t xml:space="preserve"> لضرر كبير عندما يصبح غيابهم عادة </w:t>
      </w:r>
      <w:r w:rsidR="00FD7BC4">
        <w:rPr>
          <w:rFonts w:hint="cs"/>
          <w:sz w:val="28"/>
          <w:szCs w:val="28"/>
          <w:rtl/>
        </w:rPr>
        <w:t>متكررة،</w:t>
      </w:r>
      <w:r>
        <w:rPr>
          <w:rFonts w:hint="cs"/>
          <w:sz w:val="28"/>
          <w:szCs w:val="28"/>
          <w:rtl/>
        </w:rPr>
        <w:t xml:space="preserve"> فنتيجة للغياب المتكرر يفقدون التواصل واستيعاب ما يجري في الفصل من تقدم في المنهج الدراسي في</w:t>
      </w:r>
      <w:r w:rsidR="00C36AA3">
        <w:rPr>
          <w:rFonts w:hint="cs"/>
          <w:sz w:val="28"/>
          <w:szCs w:val="28"/>
          <w:rtl/>
        </w:rPr>
        <w:t>د</w:t>
      </w:r>
      <w:r>
        <w:rPr>
          <w:rFonts w:hint="cs"/>
          <w:sz w:val="28"/>
          <w:szCs w:val="28"/>
          <w:rtl/>
        </w:rPr>
        <w:t xml:space="preserve">فعهم هذا </w:t>
      </w:r>
      <w:r w:rsidR="00C36AA3">
        <w:rPr>
          <w:rFonts w:hint="cs"/>
          <w:sz w:val="28"/>
          <w:szCs w:val="28"/>
          <w:rtl/>
        </w:rPr>
        <w:t>إلى</w:t>
      </w:r>
      <w:r>
        <w:rPr>
          <w:rFonts w:hint="cs"/>
          <w:sz w:val="28"/>
          <w:szCs w:val="28"/>
          <w:rtl/>
        </w:rPr>
        <w:t xml:space="preserve"> مزيد من الغياب وهكذا تستمر النتائج في التتابع فيما يشبه الدورة الكاملة من غياب </w:t>
      </w:r>
      <w:r w:rsidR="00C36AA3">
        <w:rPr>
          <w:rFonts w:hint="cs"/>
          <w:sz w:val="28"/>
          <w:szCs w:val="28"/>
          <w:rtl/>
        </w:rPr>
        <w:t>إلى</w:t>
      </w:r>
      <w:r>
        <w:rPr>
          <w:rFonts w:hint="cs"/>
          <w:sz w:val="28"/>
          <w:szCs w:val="28"/>
          <w:rtl/>
        </w:rPr>
        <w:t xml:space="preserve"> فشل </w:t>
      </w:r>
      <w:r w:rsidR="00C36AA3">
        <w:rPr>
          <w:rFonts w:hint="cs"/>
          <w:sz w:val="28"/>
          <w:szCs w:val="28"/>
          <w:rtl/>
        </w:rPr>
        <w:t>وإحباط</w:t>
      </w:r>
      <w:r>
        <w:rPr>
          <w:rFonts w:hint="cs"/>
          <w:sz w:val="28"/>
          <w:szCs w:val="28"/>
          <w:rtl/>
        </w:rPr>
        <w:t xml:space="preserve"> وفقد الثقة بالنفس </w:t>
      </w:r>
      <w:r w:rsidR="00C36AA3">
        <w:rPr>
          <w:rFonts w:hint="cs"/>
          <w:sz w:val="28"/>
          <w:szCs w:val="28"/>
          <w:rtl/>
        </w:rPr>
        <w:t>إلى</w:t>
      </w:r>
      <w:r>
        <w:rPr>
          <w:rFonts w:hint="cs"/>
          <w:sz w:val="28"/>
          <w:szCs w:val="28"/>
          <w:rtl/>
        </w:rPr>
        <w:t xml:space="preserve"> مزيدا من الغياب وهكذا...</w:t>
      </w:r>
    </w:p>
    <w:p w:rsidR="000C7F03" w:rsidRPr="00CA5A6E" w:rsidRDefault="000C7F03" w:rsidP="003222FC">
      <w:pPr>
        <w:pStyle w:val="a3"/>
        <w:numPr>
          <w:ilvl w:val="0"/>
          <w:numId w:val="13"/>
        </w:numPr>
        <w:spacing w:after="0" w:line="240" w:lineRule="auto"/>
        <w:ind w:left="425" w:hanging="142"/>
        <w:jc w:val="both"/>
        <w:rPr>
          <w:b/>
          <w:bCs/>
          <w:sz w:val="28"/>
          <w:szCs w:val="28"/>
          <w:rtl/>
        </w:rPr>
      </w:pPr>
      <w:r w:rsidRPr="00CA5A6E">
        <w:rPr>
          <w:rFonts w:hint="cs"/>
          <w:b/>
          <w:bCs/>
          <w:sz w:val="28"/>
          <w:szCs w:val="28"/>
          <w:rtl/>
        </w:rPr>
        <w:t>المعلمون</w:t>
      </w:r>
    </w:p>
    <w:p w:rsidR="000C7F03" w:rsidRDefault="006148E2" w:rsidP="000079F5">
      <w:pPr>
        <w:spacing w:after="0" w:line="240" w:lineRule="auto"/>
        <w:ind w:hanging="1"/>
        <w:jc w:val="mediumKashida"/>
        <w:rPr>
          <w:sz w:val="28"/>
          <w:szCs w:val="28"/>
          <w:rtl/>
        </w:rPr>
      </w:pPr>
      <w:r>
        <w:rPr>
          <w:rFonts w:hint="cs"/>
          <w:sz w:val="28"/>
          <w:szCs w:val="28"/>
          <w:rtl/>
        </w:rPr>
        <w:t>المع</w:t>
      </w:r>
      <w:r w:rsidR="0016148B">
        <w:rPr>
          <w:rFonts w:hint="cs"/>
          <w:sz w:val="28"/>
          <w:szCs w:val="28"/>
          <w:rtl/>
        </w:rPr>
        <w:t xml:space="preserve">لم الواعي يتأثر دائما بما يحدث بالفصل وغياب الطلاب بالنسبة لهذا المعلم يعتبر مؤشر واضح على صعوبات معينة ستواجهه فهو مطالب بتغطية مواضيع مقررة كما انه </w:t>
      </w:r>
      <w:r w:rsidR="00FD7BC4">
        <w:rPr>
          <w:rFonts w:hint="cs"/>
          <w:sz w:val="28"/>
          <w:szCs w:val="28"/>
          <w:rtl/>
        </w:rPr>
        <w:t>إذا</w:t>
      </w:r>
      <w:r w:rsidR="0016148B">
        <w:rPr>
          <w:rFonts w:hint="cs"/>
          <w:sz w:val="28"/>
          <w:szCs w:val="28"/>
          <w:rtl/>
        </w:rPr>
        <w:t xml:space="preserve"> كان مهتما بطلبته وبعلمهم فهو لابد من </w:t>
      </w:r>
      <w:r w:rsidR="00C36AA3">
        <w:rPr>
          <w:rFonts w:hint="cs"/>
          <w:sz w:val="28"/>
          <w:szCs w:val="28"/>
          <w:rtl/>
        </w:rPr>
        <w:t>أن</w:t>
      </w:r>
      <w:r w:rsidR="0016148B">
        <w:rPr>
          <w:rFonts w:hint="cs"/>
          <w:sz w:val="28"/>
          <w:szCs w:val="28"/>
          <w:rtl/>
        </w:rPr>
        <w:t xml:space="preserve"> يراجع معهم ما فاتهم وهذا يؤدي </w:t>
      </w:r>
      <w:r w:rsidR="00C36AA3">
        <w:rPr>
          <w:rFonts w:hint="cs"/>
          <w:sz w:val="28"/>
          <w:szCs w:val="28"/>
          <w:rtl/>
        </w:rPr>
        <w:t>إلى</w:t>
      </w:r>
      <w:r w:rsidR="0016148B">
        <w:rPr>
          <w:rFonts w:hint="cs"/>
          <w:sz w:val="28"/>
          <w:szCs w:val="28"/>
          <w:rtl/>
        </w:rPr>
        <w:t xml:space="preserve"> التأخر في المقرر وملل الطلاب الحاضرون </w:t>
      </w:r>
      <w:r w:rsidR="00C36AA3">
        <w:rPr>
          <w:rFonts w:hint="cs"/>
          <w:sz w:val="28"/>
          <w:szCs w:val="28"/>
          <w:rtl/>
        </w:rPr>
        <w:t>إما</w:t>
      </w:r>
      <w:r w:rsidR="0016148B">
        <w:rPr>
          <w:rFonts w:hint="cs"/>
          <w:sz w:val="28"/>
          <w:szCs w:val="28"/>
          <w:rtl/>
        </w:rPr>
        <w:t xml:space="preserve"> </w:t>
      </w:r>
      <w:r w:rsidR="00FD7BC4">
        <w:rPr>
          <w:rFonts w:hint="cs"/>
          <w:sz w:val="28"/>
          <w:szCs w:val="28"/>
          <w:rtl/>
        </w:rPr>
        <w:t>إذا</w:t>
      </w:r>
      <w:r w:rsidR="0016148B">
        <w:rPr>
          <w:rFonts w:hint="cs"/>
          <w:sz w:val="28"/>
          <w:szCs w:val="28"/>
          <w:rtl/>
        </w:rPr>
        <w:t xml:space="preserve"> تركهم فانه سيعاني من حرج </w:t>
      </w:r>
      <w:r w:rsidR="00C36AA3">
        <w:rPr>
          <w:rFonts w:hint="cs"/>
          <w:sz w:val="28"/>
          <w:szCs w:val="28"/>
          <w:rtl/>
        </w:rPr>
        <w:t>الإخلال</w:t>
      </w:r>
      <w:r w:rsidR="0016148B">
        <w:rPr>
          <w:rFonts w:hint="cs"/>
          <w:sz w:val="28"/>
          <w:szCs w:val="28"/>
          <w:rtl/>
        </w:rPr>
        <w:t xml:space="preserve"> </w:t>
      </w:r>
      <w:r w:rsidR="00FD7BC4">
        <w:rPr>
          <w:rFonts w:hint="cs"/>
          <w:sz w:val="28"/>
          <w:szCs w:val="28"/>
          <w:rtl/>
        </w:rPr>
        <w:t>بأسس</w:t>
      </w:r>
      <w:r w:rsidR="0016148B">
        <w:rPr>
          <w:rFonts w:hint="cs"/>
          <w:sz w:val="28"/>
          <w:szCs w:val="28"/>
          <w:rtl/>
        </w:rPr>
        <w:t xml:space="preserve"> مهنته كمعلم. </w:t>
      </w:r>
    </w:p>
    <w:p w:rsidR="006148E2" w:rsidRPr="00CA5A6E" w:rsidRDefault="006148E2" w:rsidP="003222FC">
      <w:pPr>
        <w:pStyle w:val="a3"/>
        <w:numPr>
          <w:ilvl w:val="0"/>
          <w:numId w:val="13"/>
        </w:numPr>
        <w:spacing w:after="0" w:line="240" w:lineRule="auto"/>
        <w:ind w:left="425" w:firstLine="0"/>
        <w:jc w:val="mediumKashida"/>
        <w:rPr>
          <w:b/>
          <w:bCs/>
          <w:sz w:val="28"/>
          <w:szCs w:val="28"/>
          <w:rtl/>
        </w:rPr>
      </w:pPr>
      <w:r w:rsidRPr="00CA5A6E">
        <w:rPr>
          <w:rFonts w:hint="cs"/>
          <w:b/>
          <w:bCs/>
          <w:sz w:val="28"/>
          <w:szCs w:val="28"/>
          <w:rtl/>
        </w:rPr>
        <w:t xml:space="preserve">عملية التعلم والتعليم </w:t>
      </w:r>
    </w:p>
    <w:p w:rsidR="006148E2" w:rsidRDefault="006148E2" w:rsidP="000079F5">
      <w:pPr>
        <w:spacing w:after="0" w:line="240" w:lineRule="auto"/>
        <w:ind w:hanging="1"/>
        <w:jc w:val="mediumKashida"/>
        <w:rPr>
          <w:sz w:val="28"/>
          <w:szCs w:val="28"/>
          <w:rtl/>
        </w:rPr>
      </w:pPr>
      <w:r>
        <w:rPr>
          <w:rFonts w:hint="cs"/>
          <w:sz w:val="28"/>
          <w:szCs w:val="28"/>
          <w:rtl/>
        </w:rPr>
        <w:t xml:space="preserve">تسير عملية التعلم بانتظام </w:t>
      </w:r>
      <w:r w:rsidR="00FD7BC4">
        <w:rPr>
          <w:rFonts w:hint="cs"/>
          <w:sz w:val="28"/>
          <w:szCs w:val="28"/>
          <w:rtl/>
        </w:rPr>
        <w:t>إذا</w:t>
      </w:r>
      <w:r>
        <w:rPr>
          <w:rFonts w:hint="cs"/>
          <w:sz w:val="28"/>
          <w:szCs w:val="28"/>
          <w:rtl/>
        </w:rPr>
        <w:t xml:space="preserve"> توفرت لها أشياء معينة من ضمنها تساوي الطلاب في اكتساب الخبرات والمعلومات الدراسية وعندما يتكرر غياب عدد لا بأس به من الطلاب فأن صفة التساوي بين الطلاب </w:t>
      </w:r>
      <w:r w:rsidR="00FD7BC4">
        <w:rPr>
          <w:rFonts w:hint="cs"/>
          <w:sz w:val="28"/>
          <w:szCs w:val="28"/>
          <w:rtl/>
        </w:rPr>
        <w:t>إذا</w:t>
      </w:r>
      <w:r>
        <w:rPr>
          <w:rFonts w:hint="cs"/>
          <w:sz w:val="28"/>
          <w:szCs w:val="28"/>
          <w:rtl/>
        </w:rPr>
        <w:t xml:space="preserve"> كانت موجودة تتعرض للاختلال مما ينتج عنه </w:t>
      </w:r>
      <w:r w:rsidR="00C36AA3">
        <w:rPr>
          <w:rFonts w:hint="cs"/>
          <w:sz w:val="28"/>
          <w:szCs w:val="28"/>
          <w:rtl/>
        </w:rPr>
        <w:t>أن</w:t>
      </w:r>
      <w:r>
        <w:rPr>
          <w:rFonts w:hint="cs"/>
          <w:sz w:val="28"/>
          <w:szCs w:val="28"/>
          <w:rtl/>
        </w:rPr>
        <w:t xml:space="preserve"> بعض الطلاب يستطيع متابعة </w:t>
      </w:r>
      <w:r>
        <w:rPr>
          <w:rFonts w:hint="cs"/>
          <w:sz w:val="28"/>
          <w:szCs w:val="28"/>
          <w:rtl/>
        </w:rPr>
        <w:lastRenderedPageBreak/>
        <w:t xml:space="preserve">الدروس والبعض </w:t>
      </w:r>
      <w:r w:rsidR="00C36AA3">
        <w:rPr>
          <w:rFonts w:hint="cs"/>
          <w:sz w:val="28"/>
          <w:szCs w:val="28"/>
          <w:rtl/>
        </w:rPr>
        <w:t>الأخر</w:t>
      </w:r>
      <w:r>
        <w:rPr>
          <w:rFonts w:hint="cs"/>
          <w:sz w:val="28"/>
          <w:szCs w:val="28"/>
          <w:rtl/>
        </w:rPr>
        <w:t xml:space="preserve"> يزداد تخلفه عن المتابعة وهؤلاء المتخلفون سريعا ما يتعرضون </w:t>
      </w:r>
      <w:r w:rsidR="00FD7BC4">
        <w:rPr>
          <w:rFonts w:hint="cs"/>
          <w:sz w:val="28"/>
          <w:szCs w:val="28"/>
          <w:rtl/>
        </w:rPr>
        <w:t>للإحباط</w:t>
      </w:r>
      <w:r>
        <w:rPr>
          <w:rFonts w:hint="cs"/>
          <w:sz w:val="28"/>
          <w:szCs w:val="28"/>
          <w:rtl/>
        </w:rPr>
        <w:t xml:space="preserve"> مما يدفعهم للبحث عن وسيلة تفريغ تكون عادة سلوكا تخريبيا مزعجا ينتج أثارا سلبية وأبطأ لعملية التعليم والتعلم.</w:t>
      </w:r>
    </w:p>
    <w:p w:rsidR="006148E2" w:rsidRPr="00CA5A6E" w:rsidRDefault="006148E2" w:rsidP="00FF0F5C">
      <w:pPr>
        <w:pStyle w:val="a3"/>
        <w:numPr>
          <w:ilvl w:val="0"/>
          <w:numId w:val="13"/>
        </w:numPr>
        <w:spacing w:after="0" w:line="240" w:lineRule="auto"/>
        <w:ind w:left="708" w:hanging="425"/>
        <w:jc w:val="both"/>
        <w:rPr>
          <w:b/>
          <w:bCs/>
          <w:sz w:val="28"/>
          <w:szCs w:val="28"/>
          <w:rtl/>
        </w:rPr>
      </w:pPr>
      <w:r w:rsidRPr="00CA5A6E">
        <w:rPr>
          <w:rFonts w:hint="cs"/>
          <w:b/>
          <w:bCs/>
          <w:sz w:val="28"/>
          <w:szCs w:val="28"/>
          <w:rtl/>
        </w:rPr>
        <w:t xml:space="preserve">الطلاب </w:t>
      </w:r>
      <w:r w:rsidR="00C36AA3" w:rsidRPr="00CA5A6E">
        <w:rPr>
          <w:rFonts w:hint="cs"/>
          <w:b/>
          <w:bCs/>
          <w:sz w:val="28"/>
          <w:szCs w:val="28"/>
          <w:rtl/>
        </w:rPr>
        <w:t>الآخرون</w:t>
      </w:r>
    </w:p>
    <w:p w:rsidR="00001E92" w:rsidRDefault="00C36AA3" w:rsidP="000079F5">
      <w:pPr>
        <w:spacing w:after="0" w:line="240" w:lineRule="auto"/>
        <w:ind w:hanging="1"/>
        <w:jc w:val="mediumKashida"/>
        <w:rPr>
          <w:sz w:val="28"/>
          <w:szCs w:val="28"/>
          <w:rtl/>
        </w:rPr>
      </w:pPr>
      <w:r>
        <w:rPr>
          <w:rFonts w:hint="cs"/>
          <w:sz w:val="28"/>
          <w:szCs w:val="28"/>
          <w:rtl/>
        </w:rPr>
        <w:t>عند</w:t>
      </w:r>
      <w:r w:rsidR="006148E2">
        <w:rPr>
          <w:rFonts w:hint="cs"/>
          <w:sz w:val="28"/>
          <w:szCs w:val="28"/>
          <w:rtl/>
        </w:rPr>
        <w:t xml:space="preserve">ما ينحصر </w:t>
      </w:r>
      <w:r>
        <w:rPr>
          <w:rFonts w:hint="cs"/>
          <w:sz w:val="28"/>
          <w:szCs w:val="28"/>
          <w:rtl/>
        </w:rPr>
        <w:t>الأمر</w:t>
      </w:r>
      <w:r w:rsidR="006148E2">
        <w:rPr>
          <w:rFonts w:hint="cs"/>
          <w:sz w:val="28"/>
          <w:szCs w:val="28"/>
          <w:rtl/>
        </w:rPr>
        <w:t xml:space="preserve"> في غياب عدد قليل من الطلاب فأن زملاءهم في الفصل قد لا يؤيدون هذا السلوك بل ربما يكونون </w:t>
      </w:r>
      <w:r w:rsidR="00FE0DA8">
        <w:rPr>
          <w:rFonts w:hint="cs"/>
          <w:sz w:val="28"/>
          <w:szCs w:val="28"/>
          <w:rtl/>
        </w:rPr>
        <w:t xml:space="preserve">معارضين له بوضوح في بعض الأحيان ولكن عندما يصل عدد المتغيبين </w:t>
      </w:r>
      <w:r>
        <w:rPr>
          <w:rFonts w:hint="cs"/>
          <w:sz w:val="28"/>
          <w:szCs w:val="28"/>
          <w:rtl/>
        </w:rPr>
        <w:t>إلى</w:t>
      </w:r>
      <w:r w:rsidR="00FE0DA8">
        <w:rPr>
          <w:rFonts w:hint="cs"/>
          <w:sz w:val="28"/>
          <w:szCs w:val="28"/>
          <w:rtl/>
        </w:rPr>
        <w:t xml:space="preserve"> حد معين فأثر سلوكهم على الطلاب الباقيين يصبح </w:t>
      </w:r>
      <w:r>
        <w:rPr>
          <w:rFonts w:hint="cs"/>
          <w:sz w:val="28"/>
          <w:szCs w:val="28"/>
          <w:rtl/>
        </w:rPr>
        <w:t>امرأ</w:t>
      </w:r>
      <w:r w:rsidR="00FE0DA8">
        <w:rPr>
          <w:rFonts w:hint="cs"/>
          <w:sz w:val="28"/>
          <w:szCs w:val="28"/>
          <w:rtl/>
        </w:rPr>
        <w:t xml:space="preserve"> مختلفا جدا عند ذلك قد لا ينظر </w:t>
      </w:r>
      <w:r>
        <w:rPr>
          <w:rFonts w:hint="cs"/>
          <w:sz w:val="28"/>
          <w:szCs w:val="28"/>
          <w:rtl/>
        </w:rPr>
        <w:t>إلى</w:t>
      </w:r>
      <w:r w:rsidR="00FE0DA8">
        <w:rPr>
          <w:rFonts w:hint="cs"/>
          <w:sz w:val="28"/>
          <w:szCs w:val="28"/>
          <w:rtl/>
        </w:rPr>
        <w:t xml:space="preserve"> الغياب نظرة ازدراء بل قد يتطور </w:t>
      </w:r>
      <w:r>
        <w:rPr>
          <w:rFonts w:hint="cs"/>
          <w:sz w:val="28"/>
          <w:szCs w:val="28"/>
          <w:rtl/>
        </w:rPr>
        <w:t>الأمر</w:t>
      </w:r>
      <w:r w:rsidR="00FE0DA8">
        <w:rPr>
          <w:rFonts w:hint="cs"/>
          <w:sz w:val="28"/>
          <w:szCs w:val="28"/>
          <w:rtl/>
        </w:rPr>
        <w:t xml:space="preserve"> </w:t>
      </w:r>
      <w:r>
        <w:rPr>
          <w:rFonts w:hint="cs"/>
          <w:sz w:val="28"/>
          <w:szCs w:val="28"/>
          <w:rtl/>
        </w:rPr>
        <w:t>إلى</w:t>
      </w:r>
      <w:r w:rsidR="00FE0DA8">
        <w:rPr>
          <w:rFonts w:hint="cs"/>
          <w:sz w:val="28"/>
          <w:szCs w:val="28"/>
          <w:rtl/>
        </w:rPr>
        <w:t xml:space="preserve"> </w:t>
      </w:r>
      <w:r>
        <w:rPr>
          <w:rFonts w:hint="cs"/>
          <w:sz w:val="28"/>
          <w:szCs w:val="28"/>
          <w:rtl/>
        </w:rPr>
        <w:t>أن</w:t>
      </w:r>
      <w:r w:rsidR="00FE0DA8">
        <w:rPr>
          <w:rFonts w:hint="cs"/>
          <w:sz w:val="28"/>
          <w:szCs w:val="28"/>
          <w:rtl/>
        </w:rPr>
        <w:t xml:space="preserve"> يشجع الطلبة الغائبون زملائهم على تقليدهم فيصبح الغياب عادة محترمة لدى المجموعة. </w:t>
      </w:r>
    </w:p>
    <w:p w:rsidR="00D1045B" w:rsidRPr="00CA5A6E" w:rsidRDefault="00D1045B" w:rsidP="00CA5A6E">
      <w:pPr>
        <w:bidi w:val="0"/>
        <w:spacing w:after="0" w:line="240" w:lineRule="auto"/>
        <w:ind w:firstLine="0"/>
        <w:jc w:val="mediumKashida"/>
        <w:rPr>
          <w:sz w:val="28"/>
          <w:szCs w:val="28"/>
          <w:rtl/>
        </w:rPr>
      </w:pPr>
    </w:p>
    <w:p w:rsidR="006148E2" w:rsidRPr="00FF0F5C" w:rsidRDefault="008C16DF" w:rsidP="000079F5">
      <w:pPr>
        <w:spacing w:after="0" w:line="240" w:lineRule="auto"/>
        <w:ind w:hanging="1"/>
        <w:jc w:val="mediumKashida"/>
        <w:rPr>
          <w:rFonts w:hint="cs"/>
          <w:b/>
          <w:bCs/>
          <w:sz w:val="32"/>
          <w:szCs w:val="32"/>
          <w:u w:val="single"/>
          <w:rtl/>
        </w:rPr>
      </w:pPr>
      <w:r w:rsidRPr="00FF0F5C">
        <w:rPr>
          <w:rFonts w:hint="cs"/>
          <w:b/>
          <w:bCs/>
          <w:sz w:val="32"/>
          <w:szCs w:val="32"/>
          <w:u w:val="single"/>
          <w:rtl/>
        </w:rPr>
        <w:t xml:space="preserve">محاولة العلاج </w:t>
      </w:r>
      <w:r w:rsidR="00CA5A6E" w:rsidRPr="00FF0F5C">
        <w:rPr>
          <w:rFonts w:hint="cs"/>
          <w:b/>
          <w:bCs/>
          <w:sz w:val="32"/>
          <w:szCs w:val="32"/>
          <w:u w:val="single"/>
          <w:rtl/>
        </w:rPr>
        <w:t>:</w:t>
      </w:r>
    </w:p>
    <w:p w:rsidR="008C16DF" w:rsidRDefault="008C16DF" w:rsidP="000079F5">
      <w:pPr>
        <w:spacing w:after="0" w:line="240" w:lineRule="auto"/>
        <w:ind w:hanging="1"/>
        <w:jc w:val="mediumKashida"/>
        <w:rPr>
          <w:sz w:val="28"/>
          <w:szCs w:val="28"/>
          <w:rtl/>
        </w:rPr>
      </w:pPr>
    </w:p>
    <w:p w:rsidR="008C16DF" w:rsidRDefault="008C16DF" w:rsidP="000079F5">
      <w:pPr>
        <w:spacing w:after="0" w:line="240" w:lineRule="auto"/>
        <w:ind w:hanging="1"/>
        <w:jc w:val="mediumKashida"/>
        <w:rPr>
          <w:sz w:val="28"/>
          <w:szCs w:val="28"/>
          <w:rtl/>
        </w:rPr>
      </w:pPr>
      <w:r>
        <w:rPr>
          <w:rFonts w:hint="cs"/>
          <w:sz w:val="28"/>
          <w:szCs w:val="28"/>
          <w:rtl/>
        </w:rPr>
        <w:t xml:space="preserve">من العرض السابق </w:t>
      </w:r>
      <w:r w:rsidR="00FD7BC4">
        <w:rPr>
          <w:rFonts w:hint="cs"/>
          <w:sz w:val="28"/>
          <w:szCs w:val="28"/>
          <w:rtl/>
        </w:rPr>
        <w:t>لأسباب</w:t>
      </w:r>
      <w:r>
        <w:rPr>
          <w:rFonts w:hint="cs"/>
          <w:sz w:val="28"/>
          <w:szCs w:val="28"/>
          <w:rtl/>
        </w:rPr>
        <w:t xml:space="preserve"> الغياب </w:t>
      </w:r>
      <w:r w:rsidR="00C36AA3">
        <w:rPr>
          <w:rFonts w:hint="cs"/>
          <w:sz w:val="28"/>
          <w:szCs w:val="28"/>
          <w:rtl/>
        </w:rPr>
        <w:t>وإثارة</w:t>
      </w:r>
      <w:r>
        <w:rPr>
          <w:rFonts w:hint="cs"/>
          <w:sz w:val="28"/>
          <w:szCs w:val="28"/>
          <w:rtl/>
        </w:rPr>
        <w:t xml:space="preserve"> المترتبة عليه يتبادر </w:t>
      </w:r>
      <w:r w:rsidR="00C36AA3">
        <w:rPr>
          <w:rFonts w:hint="cs"/>
          <w:sz w:val="28"/>
          <w:szCs w:val="28"/>
          <w:rtl/>
        </w:rPr>
        <w:t>إلى</w:t>
      </w:r>
      <w:r>
        <w:rPr>
          <w:rFonts w:hint="cs"/>
          <w:sz w:val="28"/>
          <w:szCs w:val="28"/>
          <w:rtl/>
        </w:rPr>
        <w:t xml:space="preserve"> الذهن جواب بديهي </w:t>
      </w:r>
      <w:r w:rsidR="00C36AA3">
        <w:rPr>
          <w:rFonts w:hint="cs"/>
          <w:sz w:val="28"/>
          <w:szCs w:val="28"/>
          <w:rtl/>
        </w:rPr>
        <w:t>أن</w:t>
      </w:r>
      <w:r>
        <w:rPr>
          <w:rFonts w:hint="cs"/>
          <w:sz w:val="28"/>
          <w:szCs w:val="28"/>
          <w:rtl/>
        </w:rPr>
        <w:t xml:space="preserve"> علاج الغياب يكون بإزالة مسبباته </w:t>
      </w:r>
      <w:r w:rsidR="00C36AA3">
        <w:rPr>
          <w:rFonts w:hint="cs"/>
          <w:sz w:val="28"/>
          <w:szCs w:val="28"/>
          <w:rtl/>
        </w:rPr>
        <w:t>أو</w:t>
      </w:r>
      <w:r>
        <w:rPr>
          <w:rFonts w:hint="cs"/>
          <w:sz w:val="28"/>
          <w:szCs w:val="28"/>
          <w:rtl/>
        </w:rPr>
        <w:t xml:space="preserve"> محاولة التخفيف منها وهذا يتطلب جهد من جانب كل مؤسسة تربوية (المدرسة) </w:t>
      </w:r>
      <w:r w:rsidR="00EC3AA5">
        <w:rPr>
          <w:rFonts w:hint="cs"/>
          <w:sz w:val="28"/>
          <w:szCs w:val="28"/>
          <w:rtl/>
        </w:rPr>
        <w:t xml:space="preserve">على حدة وتتمثل تلك الجهود </w:t>
      </w:r>
      <w:r w:rsidR="00FD7BC4">
        <w:rPr>
          <w:rFonts w:hint="cs"/>
          <w:sz w:val="28"/>
          <w:szCs w:val="28"/>
          <w:rtl/>
        </w:rPr>
        <w:t>في:</w:t>
      </w:r>
    </w:p>
    <w:p w:rsidR="00CA5A6E" w:rsidRDefault="00CA5A6E" w:rsidP="000079F5">
      <w:pPr>
        <w:spacing w:after="0" w:line="240" w:lineRule="auto"/>
        <w:ind w:hanging="1"/>
        <w:jc w:val="mediumKashida"/>
        <w:rPr>
          <w:sz w:val="28"/>
          <w:szCs w:val="28"/>
          <w:rtl/>
        </w:rPr>
      </w:pPr>
    </w:p>
    <w:p w:rsidR="00EC3AA5" w:rsidRPr="005C1563" w:rsidRDefault="00EC3AA5" w:rsidP="005941BC">
      <w:pPr>
        <w:pStyle w:val="a3"/>
        <w:numPr>
          <w:ilvl w:val="0"/>
          <w:numId w:val="6"/>
        </w:numPr>
        <w:spacing w:after="0" w:line="240" w:lineRule="auto"/>
        <w:jc w:val="both"/>
        <w:rPr>
          <w:sz w:val="28"/>
          <w:szCs w:val="28"/>
          <w:rtl/>
        </w:rPr>
      </w:pPr>
      <w:r w:rsidRPr="005C1563">
        <w:rPr>
          <w:rFonts w:hint="cs"/>
          <w:sz w:val="28"/>
          <w:szCs w:val="28"/>
          <w:rtl/>
        </w:rPr>
        <w:t>تحديد نسب الغياب بشكل يومي دقيق</w:t>
      </w:r>
    </w:p>
    <w:p w:rsidR="00EC3AA5" w:rsidRPr="005C1563" w:rsidRDefault="00EC3AA5" w:rsidP="005941BC">
      <w:pPr>
        <w:pStyle w:val="a3"/>
        <w:numPr>
          <w:ilvl w:val="0"/>
          <w:numId w:val="6"/>
        </w:numPr>
        <w:spacing w:after="0" w:line="240" w:lineRule="auto"/>
        <w:jc w:val="both"/>
        <w:rPr>
          <w:sz w:val="28"/>
          <w:szCs w:val="28"/>
          <w:rtl/>
        </w:rPr>
      </w:pPr>
      <w:r w:rsidRPr="005C1563">
        <w:rPr>
          <w:rFonts w:hint="cs"/>
          <w:sz w:val="28"/>
          <w:szCs w:val="28"/>
          <w:rtl/>
        </w:rPr>
        <w:t xml:space="preserve">معرفة نوعيته </w:t>
      </w:r>
      <w:r w:rsidR="00C36AA3" w:rsidRPr="005C1563">
        <w:rPr>
          <w:rFonts w:hint="cs"/>
          <w:sz w:val="28"/>
          <w:szCs w:val="28"/>
          <w:rtl/>
        </w:rPr>
        <w:t>وأسبابه</w:t>
      </w:r>
      <w:r w:rsidRPr="005C1563">
        <w:rPr>
          <w:rFonts w:hint="cs"/>
          <w:sz w:val="28"/>
          <w:szCs w:val="28"/>
          <w:rtl/>
        </w:rPr>
        <w:t xml:space="preserve"> وهذا جانب ضروري حيث </w:t>
      </w:r>
      <w:r w:rsidR="00C36AA3" w:rsidRPr="005C1563">
        <w:rPr>
          <w:rFonts w:hint="cs"/>
          <w:sz w:val="28"/>
          <w:szCs w:val="28"/>
          <w:rtl/>
        </w:rPr>
        <w:t>أن</w:t>
      </w:r>
      <w:r w:rsidRPr="005C1563">
        <w:rPr>
          <w:rFonts w:hint="cs"/>
          <w:sz w:val="28"/>
          <w:szCs w:val="28"/>
          <w:rtl/>
        </w:rPr>
        <w:t xml:space="preserve"> هذا الجانب يمثل الخطوة الأولى في العلاج</w:t>
      </w:r>
    </w:p>
    <w:p w:rsidR="00EC3AA5" w:rsidRPr="005C1563" w:rsidRDefault="00EC3AA5" w:rsidP="005941BC">
      <w:pPr>
        <w:pStyle w:val="a3"/>
        <w:numPr>
          <w:ilvl w:val="0"/>
          <w:numId w:val="6"/>
        </w:numPr>
        <w:spacing w:after="0" w:line="240" w:lineRule="auto"/>
        <w:jc w:val="both"/>
        <w:rPr>
          <w:sz w:val="28"/>
          <w:szCs w:val="28"/>
          <w:rtl/>
        </w:rPr>
      </w:pPr>
      <w:r w:rsidRPr="005C1563">
        <w:rPr>
          <w:rFonts w:hint="cs"/>
          <w:sz w:val="28"/>
          <w:szCs w:val="28"/>
          <w:rtl/>
        </w:rPr>
        <w:t xml:space="preserve">إيجاد كادر تعليمي متخصص بحالات الغياب وعلاج كل منها عن طريق المتابعة والتدخل المباشر ودراسة حالات المتغيبين ولقاء أولياء </w:t>
      </w:r>
      <w:r w:rsidR="00FD7BC4" w:rsidRPr="005C1563">
        <w:rPr>
          <w:rFonts w:hint="cs"/>
          <w:sz w:val="28"/>
          <w:szCs w:val="28"/>
          <w:rtl/>
        </w:rPr>
        <w:t>الأمور.</w:t>
      </w:r>
    </w:p>
    <w:p w:rsidR="00EC3AA5" w:rsidRPr="005C1563" w:rsidRDefault="00EC3AA5" w:rsidP="005941BC">
      <w:pPr>
        <w:pStyle w:val="a3"/>
        <w:numPr>
          <w:ilvl w:val="0"/>
          <w:numId w:val="6"/>
        </w:numPr>
        <w:spacing w:after="0" w:line="240" w:lineRule="auto"/>
        <w:jc w:val="both"/>
        <w:rPr>
          <w:sz w:val="28"/>
          <w:szCs w:val="28"/>
          <w:rtl/>
        </w:rPr>
      </w:pPr>
      <w:r w:rsidRPr="005C1563">
        <w:rPr>
          <w:rFonts w:hint="cs"/>
          <w:sz w:val="28"/>
          <w:szCs w:val="28"/>
          <w:rtl/>
        </w:rPr>
        <w:t xml:space="preserve">تطوير البيئة التعليمية من حيث زيادة الأنشطة المدرسية </w:t>
      </w:r>
      <w:r w:rsidR="00FD7BC4" w:rsidRPr="005C1563">
        <w:rPr>
          <w:rFonts w:hint="cs"/>
          <w:sz w:val="28"/>
          <w:szCs w:val="28"/>
          <w:rtl/>
        </w:rPr>
        <w:t>والاهتمام بالإرشاد</w:t>
      </w:r>
      <w:r w:rsidRPr="005C1563">
        <w:rPr>
          <w:rFonts w:hint="cs"/>
          <w:sz w:val="28"/>
          <w:szCs w:val="28"/>
          <w:rtl/>
        </w:rPr>
        <w:t xml:space="preserve"> التعليمي أيضا مراعاة التوفيق بين طول اليوم المدرسي وكل من حالة الجو وظروف الجو </w:t>
      </w:r>
      <w:r w:rsidR="00FD7BC4" w:rsidRPr="005C1563">
        <w:rPr>
          <w:rFonts w:hint="cs"/>
          <w:sz w:val="28"/>
          <w:szCs w:val="28"/>
          <w:rtl/>
        </w:rPr>
        <w:t>والظروف الاجتماعية</w:t>
      </w:r>
      <w:r w:rsidRPr="005C1563">
        <w:rPr>
          <w:rFonts w:hint="cs"/>
          <w:sz w:val="28"/>
          <w:szCs w:val="28"/>
          <w:rtl/>
        </w:rPr>
        <w:t xml:space="preserve"> والصحية كما يجب توعية المعلمين بمراعاة الفروق الفردية والتعرف على أسباب غياب الطلاب وعدم </w:t>
      </w:r>
      <w:r w:rsidR="00C36AA3" w:rsidRPr="005C1563">
        <w:rPr>
          <w:rFonts w:hint="cs"/>
          <w:sz w:val="28"/>
          <w:szCs w:val="28"/>
          <w:rtl/>
        </w:rPr>
        <w:t>إرهاقهم</w:t>
      </w:r>
      <w:r w:rsidRPr="005C1563">
        <w:rPr>
          <w:rFonts w:hint="cs"/>
          <w:sz w:val="28"/>
          <w:szCs w:val="28"/>
          <w:rtl/>
        </w:rPr>
        <w:t xml:space="preserve"> بكثرة الواجبات المنزلية وتحري الدقة في تقدير درجات التحصيل الدراسي للطلاب وعدم الاعتماد على الطريقة </w:t>
      </w:r>
      <w:r w:rsidR="00FD7BC4" w:rsidRPr="005C1563">
        <w:rPr>
          <w:rFonts w:hint="cs"/>
          <w:sz w:val="28"/>
          <w:szCs w:val="28"/>
          <w:rtl/>
        </w:rPr>
        <w:t>التلقائية</w:t>
      </w:r>
      <w:r w:rsidRPr="005C1563">
        <w:rPr>
          <w:rFonts w:hint="cs"/>
          <w:sz w:val="28"/>
          <w:szCs w:val="28"/>
          <w:rtl/>
        </w:rPr>
        <w:t xml:space="preserve"> </w:t>
      </w:r>
      <w:r w:rsidR="00C36AA3" w:rsidRPr="005C1563">
        <w:rPr>
          <w:rFonts w:hint="cs"/>
          <w:sz w:val="28"/>
          <w:szCs w:val="28"/>
          <w:rtl/>
        </w:rPr>
        <w:t>وإنما</w:t>
      </w:r>
      <w:r w:rsidRPr="005C1563">
        <w:rPr>
          <w:rFonts w:hint="cs"/>
          <w:sz w:val="28"/>
          <w:szCs w:val="28"/>
          <w:rtl/>
        </w:rPr>
        <w:t xml:space="preserve"> </w:t>
      </w:r>
      <w:r w:rsidR="00B11D9E" w:rsidRPr="005C1563">
        <w:rPr>
          <w:rFonts w:hint="cs"/>
          <w:sz w:val="28"/>
          <w:szCs w:val="28"/>
          <w:rtl/>
        </w:rPr>
        <w:t>يتم التنويع والتشويق في عرض الدرس</w:t>
      </w:r>
    </w:p>
    <w:p w:rsidR="00B11D9E" w:rsidRPr="005C1563" w:rsidRDefault="00B11D9E" w:rsidP="005941BC">
      <w:pPr>
        <w:pStyle w:val="a3"/>
        <w:numPr>
          <w:ilvl w:val="0"/>
          <w:numId w:val="6"/>
        </w:numPr>
        <w:spacing w:after="0" w:line="240" w:lineRule="auto"/>
        <w:jc w:val="both"/>
        <w:rPr>
          <w:sz w:val="28"/>
          <w:szCs w:val="28"/>
          <w:rtl/>
        </w:rPr>
      </w:pPr>
      <w:r w:rsidRPr="005C1563">
        <w:rPr>
          <w:rFonts w:hint="cs"/>
          <w:sz w:val="28"/>
          <w:szCs w:val="28"/>
          <w:rtl/>
        </w:rPr>
        <w:t>التخفيف من قلق الامتحانات عند الطلاب وذلك باستخدام الاختبارات الدورية وعدم الاعتماد على امتحان واحد.</w:t>
      </w:r>
    </w:p>
    <w:p w:rsidR="00B11D9E" w:rsidRPr="005C1563" w:rsidRDefault="00B11D9E" w:rsidP="005941BC">
      <w:pPr>
        <w:pStyle w:val="a3"/>
        <w:numPr>
          <w:ilvl w:val="0"/>
          <w:numId w:val="6"/>
        </w:numPr>
        <w:spacing w:after="0" w:line="240" w:lineRule="auto"/>
        <w:jc w:val="both"/>
        <w:rPr>
          <w:sz w:val="28"/>
          <w:szCs w:val="28"/>
          <w:rtl/>
        </w:rPr>
      </w:pPr>
      <w:r w:rsidRPr="005C1563">
        <w:rPr>
          <w:rFonts w:hint="cs"/>
          <w:sz w:val="28"/>
          <w:szCs w:val="28"/>
          <w:rtl/>
        </w:rPr>
        <w:t xml:space="preserve">توعية الطلاب بأهمية الدراسة بالنسبة لمجتمعاتهم واستثارة دافعيتهم وتقديم جوائز للمتفوقين في دراستهم والمثاليين والمنتظمين </w:t>
      </w:r>
      <w:r w:rsidR="00FD7BC4" w:rsidRPr="005C1563">
        <w:rPr>
          <w:rFonts w:hint="cs"/>
          <w:sz w:val="28"/>
          <w:szCs w:val="28"/>
          <w:rtl/>
        </w:rPr>
        <w:t>بالحضور.</w:t>
      </w:r>
    </w:p>
    <w:p w:rsidR="00B11D9E" w:rsidRPr="005C1563" w:rsidRDefault="00B11D9E" w:rsidP="006C4169">
      <w:pPr>
        <w:pStyle w:val="a3"/>
        <w:numPr>
          <w:ilvl w:val="0"/>
          <w:numId w:val="6"/>
        </w:numPr>
        <w:spacing w:after="0" w:line="240" w:lineRule="auto"/>
        <w:jc w:val="both"/>
        <w:rPr>
          <w:sz w:val="28"/>
          <w:szCs w:val="28"/>
          <w:rtl/>
        </w:rPr>
      </w:pPr>
      <w:r w:rsidRPr="005C1563">
        <w:rPr>
          <w:rFonts w:hint="cs"/>
          <w:sz w:val="28"/>
          <w:szCs w:val="28"/>
          <w:rtl/>
        </w:rPr>
        <w:t xml:space="preserve">الاهتمام بحالة الصحية للطلاب وعمل بطاقات </w:t>
      </w:r>
      <w:r w:rsidR="00FD7BC4" w:rsidRPr="005C1563">
        <w:rPr>
          <w:rFonts w:hint="cs"/>
          <w:sz w:val="28"/>
          <w:szCs w:val="28"/>
          <w:rtl/>
        </w:rPr>
        <w:t>تتبعيه</w:t>
      </w:r>
      <w:r w:rsidRPr="005C1563">
        <w:rPr>
          <w:rFonts w:hint="cs"/>
          <w:sz w:val="28"/>
          <w:szCs w:val="28"/>
          <w:rtl/>
        </w:rPr>
        <w:t xml:space="preserve"> للطلاب وتزويد المد</w:t>
      </w:r>
      <w:r w:rsidR="006C4169">
        <w:rPr>
          <w:rFonts w:hint="cs"/>
          <w:sz w:val="28"/>
          <w:szCs w:val="28"/>
          <w:rtl/>
        </w:rPr>
        <w:t>ا</w:t>
      </w:r>
      <w:r w:rsidRPr="005C1563">
        <w:rPr>
          <w:rFonts w:hint="cs"/>
          <w:sz w:val="28"/>
          <w:szCs w:val="28"/>
          <w:rtl/>
        </w:rPr>
        <w:t xml:space="preserve">رس ببعض المواد اللازمة </w:t>
      </w:r>
      <w:r w:rsidR="00FD7BC4" w:rsidRPr="005C1563">
        <w:rPr>
          <w:rFonts w:hint="cs"/>
          <w:sz w:val="28"/>
          <w:szCs w:val="28"/>
          <w:rtl/>
        </w:rPr>
        <w:t>للإسعافات</w:t>
      </w:r>
      <w:r w:rsidRPr="005C1563">
        <w:rPr>
          <w:rFonts w:hint="cs"/>
          <w:sz w:val="28"/>
          <w:szCs w:val="28"/>
          <w:rtl/>
        </w:rPr>
        <w:t xml:space="preserve"> الأولية.</w:t>
      </w:r>
    </w:p>
    <w:p w:rsidR="00B11D9E" w:rsidRPr="005C1563" w:rsidRDefault="00B11D9E" w:rsidP="005941BC">
      <w:pPr>
        <w:pStyle w:val="a3"/>
        <w:numPr>
          <w:ilvl w:val="0"/>
          <w:numId w:val="6"/>
        </w:numPr>
        <w:spacing w:after="0" w:line="240" w:lineRule="auto"/>
        <w:jc w:val="both"/>
        <w:rPr>
          <w:sz w:val="28"/>
          <w:szCs w:val="28"/>
          <w:rtl/>
        </w:rPr>
      </w:pPr>
      <w:r w:rsidRPr="005C1563">
        <w:rPr>
          <w:rFonts w:hint="cs"/>
          <w:sz w:val="28"/>
          <w:szCs w:val="28"/>
          <w:rtl/>
        </w:rPr>
        <w:t xml:space="preserve">توعية الإباء </w:t>
      </w:r>
      <w:r w:rsidR="00C36AA3" w:rsidRPr="005C1563">
        <w:rPr>
          <w:rFonts w:hint="cs"/>
          <w:sz w:val="28"/>
          <w:szCs w:val="28"/>
          <w:rtl/>
        </w:rPr>
        <w:t>والأمهات</w:t>
      </w:r>
      <w:r w:rsidRPr="005C1563">
        <w:rPr>
          <w:rFonts w:hint="cs"/>
          <w:sz w:val="28"/>
          <w:szCs w:val="28"/>
          <w:rtl/>
        </w:rPr>
        <w:t xml:space="preserve"> بأهمية الانتظام في الدراسة واستمرار الاتصال بين البيت </w:t>
      </w:r>
      <w:r w:rsidR="00FD7BC4" w:rsidRPr="005C1563">
        <w:rPr>
          <w:rFonts w:hint="cs"/>
          <w:sz w:val="28"/>
          <w:szCs w:val="28"/>
          <w:rtl/>
        </w:rPr>
        <w:t>والمدرسة.</w:t>
      </w:r>
    </w:p>
    <w:p w:rsidR="00B11D9E" w:rsidRPr="005C1563" w:rsidRDefault="00B11D9E" w:rsidP="005941BC">
      <w:pPr>
        <w:pStyle w:val="a3"/>
        <w:numPr>
          <w:ilvl w:val="0"/>
          <w:numId w:val="6"/>
        </w:numPr>
        <w:spacing w:after="0" w:line="240" w:lineRule="auto"/>
        <w:jc w:val="both"/>
        <w:rPr>
          <w:sz w:val="28"/>
          <w:szCs w:val="28"/>
          <w:rtl/>
        </w:rPr>
      </w:pPr>
      <w:r w:rsidRPr="005C1563">
        <w:rPr>
          <w:rFonts w:hint="cs"/>
          <w:sz w:val="28"/>
          <w:szCs w:val="28"/>
          <w:rtl/>
        </w:rPr>
        <w:t xml:space="preserve">توفير الجو المناسب للمذاكرة وتوعية </w:t>
      </w:r>
      <w:r w:rsidR="00C36AA3" w:rsidRPr="005C1563">
        <w:rPr>
          <w:rFonts w:hint="cs"/>
          <w:sz w:val="28"/>
          <w:szCs w:val="28"/>
          <w:rtl/>
        </w:rPr>
        <w:t>الأسرة</w:t>
      </w:r>
      <w:r w:rsidRPr="005C1563">
        <w:rPr>
          <w:rFonts w:hint="cs"/>
          <w:sz w:val="28"/>
          <w:szCs w:val="28"/>
          <w:rtl/>
        </w:rPr>
        <w:t xml:space="preserve"> بأهمية مراعاة الطلاب في سن المراهقة.</w:t>
      </w:r>
    </w:p>
    <w:p w:rsidR="00424FB0" w:rsidRPr="005C1563" w:rsidRDefault="00B11D9E" w:rsidP="005941BC">
      <w:pPr>
        <w:pStyle w:val="a3"/>
        <w:numPr>
          <w:ilvl w:val="0"/>
          <w:numId w:val="15"/>
        </w:numPr>
        <w:spacing w:after="0" w:line="240" w:lineRule="auto"/>
        <w:jc w:val="both"/>
        <w:rPr>
          <w:sz w:val="28"/>
          <w:szCs w:val="28"/>
          <w:rtl/>
        </w:rPr>
      </w:pPr>
      <w:r w:rsidRPr="005C1563">
        <w:rPr>
          <w:rFonts w:hint="cs"/>
          <w:sz w:val="28"/>
          <w:szCs w:val="28"/>
          <w:rtl/>
        </w:rPr>
        <w:t xml:space="preserve">توفير وسائل المواصلات التي تسهل ذهاب الطلاب من والى </w:t>
      </w:r>
      <w:r w:rsidR="00FD7BC4" w:rsidRPr="005C1563">
        <w:rPr>
          <w:rFonts w:hint="cs"/>
          <w:sz w:val="28"/>
          <w:szCs w:val="28"/>
          <w:rtl/>
        </w:rPr>
        <w:t>المدرسة.</w:t>
      </w:r>
    </w:p>
    <w:p w:rsidR="00A94C5D" w:rsidRDefault="00A94C5D" w:rsidP="000079F5">
      <w:pPr>
        <w:bidi w:val="0"/>
        <w:spacing w:after="0" w:line="240" w:lineRule="auto"/>
        <w:rPr>
          <w:sz w:val="28"/>
          <w:szCs w:val="28"/>
        </w:rPr>
      </w:pPr>
    </w:p>
    <w:p w:rsidR="00A94C5D" w:rsidRDefault="00A94C5D" w:rsidP="00A94C5D">
      <w:pPr>
        <w:bidi w:val="0"/>
        <w:spacing w:after="0" w:line="240" w:lineRule="auto"/>
        <w:rPr>
          <w:sz w:val="28"/>
          <w:szCs w:val="28"/>
        </w:rPr>
      </w:pPr>
    </w:p>
    <w:p w:rsidR="00A94C5D" w:rsidRDefault="00A94C5D" w:rsidP="00A94C5D">
      <w:pPr>
        <w:bidi w:val="0"/>
        <w:spacing w:after="0" w:line="240" w:lineRule="auto"/>
        <w:rPr>
          <w:sz w:val="28"/>
          <w:szCs w:val="28"/>
        </w:rPr>
      </w:pPr>
    </w:p>
    <w:p w:rsidR="00A94C5D" w:rsidRDefault="00A94C5D" w:rsidP="00A94C5D">
      <w:pPr>
        <w:bidi w:val="0"/>
        <w:spacing w:after="0" w:line="240" w:lineRule="auto"/>
        <w:rPr>
          <w:sz w:val="28"/>
          <w:szCs w:val="28"/>
        </w:rPr>
      </w:pPr>
    </w:p>
    <w:p w:rsidR="00A94C5D" w:rsidRDefault="00A94C5D" w:rsidP="00A94C5D">
      <w:pPr>
        <w:bidi w:val="0"/>
        <w:spacing w:after="0" w:line="240" w:lineRule="auto"/>
        <w:rPr>
          <w:sz w:val="28"/>
          <w:szCs w:val="28"/>
        </w:rPr>
      </w:pPr>
    </w:p>
    <w:p w:rsidR="00A94C5D" w:rsidRDefault="00A94C5D" w:rsidP="00A94C5D">
      <w:pPr>
        <w:bidi w:val="0"/>
        <w:spacing w:after="0" w:line="240" w:lineRule="auto"/>
        <w:rPr>
          <w:sz w:val="28"/>
          <w:szCs w:val="28"/>
        </w:rPr>
      </w:pPr>
    </w:p>
    <w:p w:rsidR="00A94C5D" w:rsidRDefault="00A94C5D" w:rsidP="00A94C5D">
      <w:pPr>
        <w:bidi w:val="0"/>
        <w:spacing w:after="0" w:line="240" w:lineRule="auto"/>
        <w:rPr>
          <w:sz w:val="28"/>
          <w:szCs w:val="28"/>
        </w:rPr>
      </w:pPr>
    </w:p>
    <w:p w:rsidR="00A94C5D" w:rsidRDefault="00A94C5D" w:rsidP="00A94C5D">
      <w:pPr>
        <w:bidi w:val="0"/>
        <w:spacing w:after="0" w:line="240" w:lineRule="auto"/>
        <w:jc w:val="center"/>
        <w:rPr>
          <w:sz w:val="28"/>
          <w:szCs w:val="28"/>
          <w:rtl/>
        </w:rPr>
      </w:pPr>
      <w:r>
        <w:rPr>
          <w:rFonts w:hint="cs"/>
          <w:sz w:val="28"/>
          <w:szCs w:val="28"/>
          <w:rtl/>
        </w:rPr>
        <w:t xml:space="preserve">المراجـــــــــــــــع </w:t>
      </w:r>
    </w:p>
    <w:p w:rsidR="001E0E65" w:rsidRDefault="001E0E65" w:rsidP="001E0E65">
      <w:pPr>
        <w:bidi w:val="0"/>
        <w:spacing w:after="0" w:line="240" w:lineRule="auto"/>
        <w:jc w:val="center"/>
        <w:rPr>
          <w:sz w:val="28"/>
          <w:szCs w:val="28"/>
          <w:rtl/>
        </w:rPr>
      </w:pPr>
    </w:p>
    <w:p w:rsidR="00A94C5D" w:rsidRPr="001E0E65" w:rsidRDefault="00A94C5D" w:rsidP="001E0E65">
      <w:pPr>
        <w:bidi w:val="0"/>
        <w:spacing w:after="0" w:line="240" w:lineRule="auto"/>
        <w:ind w:firstLine="0"/>
        <w:jc w:val="right"/>
        <w:rPr>
          <w:sz w:val="28"/>
          <w:szCs w:val="28"/>
          <w:rtl/>
        </w:rPr>
      </w:pPr>
      <w:r w:rsidRPr="001E0E65">
        <w:rPr>
          <w:rFonts w:hint="cs"/>
          <w:sz w:val="28"/>
          <w:szCs w:val="28"/>
          <w:rtl/>
        </w:rPr>
        <w:t xml:space="preserve">مجلة جامعة الملك  عبد العزيز للعلوم التربوية </w:t>
      </w:r>
      <w:r w:rsidR="001E0E65">
        <w:rPr>
          <w:sz w:val="28"/>
          <w:szCs w:val="28"/>
        </w:rPr>
        <w:t xml:space="preserve"> .</w:t>
      </w:r>
      <w:r w:rsidR="001E0E65">
        <w:rPr>
          <w:rFonts w:hint="cs"/>
          <w:sz w:val="28"/>
          <w:szCs w:val="28"/>
          <w:rtl/>
        </w:rPr>
        <w:t>1</w:t>
      </w:r>
    </w:p>
    <w:p w:rsidR="00A94C5D" w:rsidRPr="001E0E65" w:rsidRDefault="001E60A6" w:rsidP="001E60A6">
      <w:pPr>
        <w:bidi w:val="0"/>
        <w:spacing w:after="0" w:line="240" w:lineRule="auto"/>
        <w:ind w:firstLine="0"/>
        <w:jc w:val="right"/>
        <w:rPr>
          <w:sz w:val="28"/>
          <w:szCs w:val="28"/>
          <w:rtl/>
        </w:rPr>
      </w:pPr>
      <w:r>
        <w:rPr>
          <w:rFonts w:hint="cs"/>
          <w:sz w:val="28"/>
          <w:szCs w:val="28"/>
          <w:rtl/>
        </w:rPr>
        <w:t>2</w:t>
      </w:r>
      <w:r w:rsidR="001E0E65">
        <w:rPr>
          <w:rFonts w:hint="cs"/>
          <w:sz w:val="28"/>
          <w:szCs w:val="28"/>
          <w:rtl/>
        </w:rPr>
        <w:t>.</w:t>
      </w:r>
      <w:r w:rsidR="00A94C5D" w:rsidRPr="001E0E65">
        <w:rPr>
          <w:rFonts w:hint="cs"/>
          <w:sz w:val="28"/>
          <w:szCs w:val="28"/>
          <w:rtl/>
        </w:rPr>
        <w:t xml:space="preserve">غياب الطلاب عن الدراسة محاولة للعلاج . د. محمد أنصار شامي </w:t>
      </w:r>
    </w:p>
    <w:p w:rsidR="00A94C5D" w:rsidRPr="001E0E65" w:rsidRDefault="00A94C5D" w:rsidP="001E0E65">
      <w:pPr>
        <w:bidi w:val="0"/>
        <w:spacing w:after="0" w:line="240" w:lineRule="auto"/>
        <w:ind w:right="3969" w:firstLine="0"/>
        <w:jc w:val="right"/>
        <w:rPr>
          <w:sz w:val="28"/>
          <w:szCs w:val="28"/>
        </w:rPr>
      </w:pPr>
      <w:r w:rsidRPr="001E0E65">
        <w:rPr>
          <w:rFonts w:hint="cs"/>
          <w:sz w:val="28"/>
          <w:szCs w:val="28"/>
          <w:rtl/>
        </w:rPr>
        <w:t xml:space="preserve">د. عبد العزيز الجلال </w:t>
      </w:r>
    </w:p>
    <w:p w:rsidR="001E0E65" w:rsidRDefault="001E60A6" w:rsidP="001E0E65">
      <w:pPr>
        <w:bidi w:val="0"/>
        <w:spacing w:after="0" w:line="240" w:lineRule="auto"/>
        <w:ind w:firstLine="0"/>
        <w:jc w:val="right"/>
        <w:rPr>
          <w:sz w:val="28"/>
          <w:szCs w:val="28"/>
        </w:rPr>
      </w:pPr>
      <w:r>
        <w:rPr>
          <w:rFonts w:hint="cs"/>
          <w:sz w:val="28"/>
          <w:szCs w:val="28"/>
          <w:rtl/>
        </w:rPr>
        <w:t>3</w:t>
      </w:r>
      <w:r w:rsidR="001E0E65">
        <w:rPr>
          <w:rFonts w:hint="cs"/>
          <w:sz w:val="28"/>
          <w:szCs w:val="28"/>
          <w:rtl/>
        </w:rPr>
        <w:t>. أ</w:t>
      </w:r>
      <w:r w:rsidR="00A94C5D" w:rsidRPr="001E0E65">
        <w:rPr>
          <w:rFonts w:hint="cs"/>
          <w:sz w:val="28"/>
          <w:szCs w:val="28"/>
          <w:rtl/>
        </w:rPr>
        <w:t>سباب غياب التلاميذ والتلميذات عن المدارس في ضوء آراء تلاميذ وتلميذات المرحلة المتوسطة</w:t>
      </w:r>
    </w:p>
    <w:p w:rsidR="001E0E65" w:rsidRDefault="001E0E65" w:rsidP="001E0E65">
      <w:pPr>
        <w:bidi w:val="0"/>
        <w:spacing w:after="0" w:line="240" w:lineRule="auto"/>
        <w:ind w:right="3969" w:firstLine="0"/>
        <w:jc w:val="right"/>
        <w:rPr>
          <w:rFonts w:cs="Arial"/>
          <w:sz w:val="28"/>
          <w:szCs w:val="28"/>
          <w:rtl/>
        </w:rPr>
      </w:pPr>
      <w:r>
        <w:rPr>
          <w:rFonts w:hint="cs"/>
          <w:sz w:val="28"/>
          <w:szCs w:val="28"/>
          <w:rtl/>
        </w:rPr>
        <w:t xml:space="preserve"> د.</w:t>
      </w:r>
      <w:r w:rsidR="00A94C5D" w:rsidRPr="001E0E65">
        <w:rPr>
          <w:rFonts w:hint="cs"/>
          <w:sz w:val="28"/>
          <w:szCs w:val="28"/>
          <w:rtl/>
        </w:rPr>
        <w:t xml:space="preserve"> </w:t>
      </w:r>
      <w:r w:rsidRPr="001E0E65">
        <w:rPr>
          <w:rFonts w:cs="Arial" w:hint="cs"/>
          <w:sz w:val="28"/>
          <w:szCs w:val="28"/>
          <w:rtl/>
        </w:rPr>
        <w:t>محمود</w:t>
      </w:r>
      <w:r w:rsidRPr="001E0E65">
        <w:rPr>
          <w:rFonts w:cs="Arial"/>
          <w:sz w:val="28"/>
          <w:szCs w:val="28"/>
          <w:rtl/>
        </w:rPr>
        <w:t xml:space="preserve"> </w:t>
      </w:r>
      <w:r w:rsidRPr="001E0E65">
        <w:rPr>
          <w:rFonts w:cs="Arial" w:hint="cs"/>
          <w:sz w:val="28"/>
          <w:szCs w:val="28"/>
          <w:rtl/>
        </w:rPr>
        <w:t>عبد</w:t>
      </w:r>
      <w:r w:rsidRPr="001E0E65">
        <w:rPr>
          <w:rFonts w:cs="Arial"/>
          <w:sz w:val="28"/>
          <w:szCs w:val="28"/>
          <w:rtl/>
        </w:rPr>
        <w:t xml:space="preserve"> </w:t>
      </w:r>
      <w:r w:rsidRPr="001E0E65">
        <w:rPr>
          <w:rFonts w:cs="Arial" w:hint="cs"/>
          <w:sz w:val="28"/>
          <w:szCs w:val="28"/>
          <w:rtl/>
        </w:rPr>
        <w:t>الحليم</w:t>
      </w:r>
      <w:r w:rsidRPr="001E0E65">
        <w:rPr>
          <w:rFonts w:cs="Arial"/>
          <w:sz w:val="28"/>
          <w:szCs w:val="28"/>
          <w:rtl/>
        </w:rPr>
        <w:t xml:space="preserve"> </w:t>
      </w:r>
      <w:r w:rsidRPr="001E0E65">
        <w:rPr>
          <w:rFonts w:cs="Arial" w:hint="cs"/>
          <w:sz w:val="28"/>
          <w:szCs w:val="28"/>
          <w:rtl/>
        </w:rPr>
        <w:t>منسي</w:t>
      </w:r>
      <w:r w:rsidRPr="001E0E65">
        <w:rPr>
          <w:rFonts w:cs="Arial"/>
          <w:sz w:val="28"/>
          <w:szCs w:val="28"/>
          <w:rtl/>
        </w:rPr>
        <w:t xml:space="preserve"> </w:t>
      </w:r>
    </w:p>
    <w:p w:rsidR="001E0E65" w:rsidRDefault="001E0E65" w:rsidP="001E0E65">
      <w:pPr>
        <w:bidi w:val="0"/>
        <w:spacing w:after="0" w:line="240" w:lineRule="auto"/>
        <w:ind w:right="3969" w:firstLine="0"/>
        <w:jc w:val="right"/>
        <w:rPr>
          <w:rFonts w:cs="Arial"/>
          <w:sz w:val="28"/>
          <w:szCs w:val="28"/>
        </w:rPr>
      </w:pPr>
      <w:r>
        <w:rPr>
          <w:rFonts w:cs="Arial" w:hint="cs"/>
          <w:sz w:val="28"/>
          <w:szCs w:val="28"/>
          <w:rtl/>
        </w:rPr>
        <w:t>د.</w:t>
      </w:r>
      <w:r w:rsidRPr="001E0E65">
        <w:rPr>
          <w:rFonts w:cs="Arial" w:hint="cs"/>
          <w:sz w:val="28"/>
          <w:szCs w:val="28"/>
          <w:rtl/>
        </w:rPr>
        <w:t>منصور</w:t>
      </w:r>
      <w:r w:rsidRPr="001E0E65">
        <w:rPr>
          <w:rFonts w:cs="Arial"/>
          <w:sz w:val="28"/>
          <w:szCs w:val="28"/>
          <w:rtl/>
        </w:rPr>
        <w:t xml:space="preserve"> </w:t>
      </w:r>
      <w:r w:rsidRPr="001E0E65">
        <w:rPr>
          <w:rFonts w:cs="Arial" w:hint="cs"/>
          <w:sz w:val="28"/>
          <w:szCs w:val="28"/>
          <w:rtl/>
        </w:rPr>
        <w:t>أحمد</w:t>
      </w:r>
      <w:r w:rsidRPr="001E0E65">
        <w:rPr>
          <w:rFonts w:cs="Arial"/>
          <w:sz w:val="28"/>
          <w:szCs w:val="28"/>
          <w:rtl/>
        </w:rPr>
        <w:t xml:space="preserve"> </w:t>
      </w:r>
      <w:r w:rsidRPr="001E0E65">
        <w:rPr>
          <w:rFonts w:cs="Arial" w:hint="cs"/>
          <w:sz w:val="28"/>
          <w:szCs w:val="28"/>
          <w:rtl/>
        </w:rPr>
        <w:t>غونى</w:t>
      </w:r>
    </w:p>
    <w:p w:rsidR="00A94C5D" w:rsidRPr="001E0E65" w:rsidRDefault="001E0E65" w:rsidP="001E0E65">
      <w:pPr>
        <w:bidi w:val="0"/>
        <w:spacing w:after="0" w:line="240" w:lineRule="auto"/>
        <w:ind w:right="3969" w:firstLine="0"/>
        <w:jc w:val="right"/>
        <w:rPr>
          <w:sz w:val="28"/>
          <w:szCs w:val="28"/>
        </w:rPr>
      </w:pPr>
      <w:r>
        <w:rPr>
          <w:rFonts w:cs="Arial" w:hint="cs"/>
          <w:sz w:val="28"/>
          <w:szCs w:val="28"/>
          <w:rtl/>
        </w:rPr>
        <w:t>د.</w:t>
      </w:r>
      <w:r w:rsidRPr="001E0E65">
        <w:rPr>
          <w:rFonts w:cs="Arial"/>
          <w:sz w:val="28"/>
          <w:szCs w:val="28"/>
          <w:rtl/>
        </w:rPr>
        <w:t xml:space="preserve"> </w:t>
      </w:r>
      <w:r w:rsidRPr="001E0E65">
        <w:rPr>
          <w:rFonts w:cs="Arial" w:hint="cs"/>
          <w:sz w:val="28"/>
          <w:szCs w:val="28"/>
          <w:rtl/>
        </w:rPr>
        <w:t>فوزية</w:t>
      </w:r>
      <w:r w:rsidRPr="001E0E65">
        <w:rPr>
          <w:rFonts w:cs="Arial"/>
          <w:sz w:val="28"/>
          <w:szCs w:val="28"/>
          <w:rtl/>
        </w:rPr>
        <w:t xml:space="preserve"> </w:t>
      </w:r>
      <w:r w:rsidRPr="001E0E65">
        <w:rPr>
          <w:rFonts w:cs="Arial" w:hint="cs"/>
          <w:sz w:val="28"/>
          <w:szCs w:val="28"/>
          <w:rtl/>
        </w:rPr>
        <w:t>إبراهيم</w:t>
      </w:r>
      <w:r w:rsidRPr="001E0E65">
        <w:rPr>
          <w:rFonts w:cs="Arial"/>
          <w:sz w:val="28"/>
          <w:szCs w:val="28"/>
          <w:rtl/>
        </w:rPr>
        <w:t xml:space="preserve"> </w:t>
      </w:r>
      <w:r w:rsidRPr="001E0E65">
        <w:rPr>
          <w:rFonts w:cs="Arial" w:hint="cs"/>
          <w:sz w:val="28"/>
          <w:szCs w:val="28"/>
          <w:rtl/>
        </w:rPr>
        <w:t>دمياطي</w:t>
      </w:r>
    </w:p>
    <w:p w:rsidR="00A94C5D" w:rsidRPr="001E0E65" w:rsidRDefault="003222FC" w:rsidP="001E60A6">
      <w:pPr>
        <w:bidi w:val="0"/>
        <w:spacing w:after="0" w:line="240" w:lineRule="auto"/>
        <w:ind w:firstLine="0"/>
        <w:jc w:val="right"/>
        <w:rPr>
          <w:rFonts w:hint="cs"/>
          <w:sz w:val="28"/>
          <w:szCs w:val="28"/>
          <w:rtl/>
        </w:rPr>
      </w:pPr>
      <w:r>
        <w:rPr>
          <w:rFonts w:hint="cs"/>
          <w:sz w:val="28"/>
          <w:szCs w:val="28"/>
          <w:rtl/>
        </w:rPr>
        <w:t xml:space="preserve">. بحث </w:t>
      </w:r>
      <w:r w:rsidRPr="001E0E65">
        <w:rPr>
          <w:rFonts w:hint="cs"/>
          <w:sz w:val="28"/>
          <w:szCs w:val="28"/>
          <w:rtl/>
        </w:rPr>
        <w:t>أسباب</w:t>
      </w:r>
      <w:r w:rsidR="00A94C5D" w:rsidRPr="001E0E65">
        <w:rPr>
          <w:rFonts w:hint="cs"/>
          <w:sz w:val="28"/>
          <w:szCs w:val="28"/>
          <w:rtl/>
        </w:rPr>
        <w:t xml:space="preserve"> ظاهرة الغياب عن المدرسة . د . احمد الحسيب </w:t>
      </w:r>
      <w:r w:rsidR="00A94C5D" w:rsidRPr="001E0E65">
        <w:rPr>
          <w:sz w:val="28"/>
          <w:szCs w:val="28"/>
        </w:rPr>
        <w:t xml:space="preserve"> </w:t>
      </w:r>
      <w:r w:rsidR="001E60A6">
        <w:rPr>
          <w:rFonts w:hint="cs"/>
          <w:sz w:val="28"/>
          <w:szCs w:val="28"/>
          <w:rtl/>
        </w:rPr>
        <w:t>4</w:t>
      </w:r>
    </w:p>
    <w:p w:rsidR="00424FB0" w:rsidRDefault="00424FB0" w:rsidP="00A94C5D">
      <w:pPr>
        <w:bidi w:val="0"/>
        <w:spacing w:after="0" w:line="240" w:lineRule="auto"/>
        <w:jc w:val="right"/>
        <w:rPr>
          <w:sz w:val="28"/>
          <w:szCs w:val="28"/>
        </w:rPr>
      </w:pPr>
      <w:r>
        <w:rPr>
          <w:sz w:val="28"/>
          <w:szCs w:val="28"/>
          <w:rtl/>
        </w:rPr>
        <w:br w:type="page"/>
      </w:r>
    </w:p>
    <w:p w:rsidR="00B53C62" w:rsidRDefault="00B53C62" w:rsidP="000079F5">
      <w:pPr>
        <w:pStyle w:val="a4"/>
        <w:jc w:val="center"/>
        <w:rPr>
          <w:color w:val="5B9BD5" w:themeColor="accent1"/>
        </w:rPr>
      </w:pPr>
    </w:p>
    <w:p w:rsidR="00B53C62" w:rsidRDefault="00B53C62" w:rsidP="000079F5">
      <w:pPr>
        <w:pStyle w:val="a4"/>
        <w:rPr>
          <w:color w:val="5B9BD5" w:themeColor="accent1"/>
        </w:rPr>
      </w:pPr>
    </w:p>
    <w:p w:rsidR="001D4B0E" w:rsidRPr="00B53C62" w:rsidRDefault="00B53C62" w:rsidP="000079F5">
      <w:pPr>
        <w:pStyle w:val="a4"/>
        <w:rPr>
          <w:color w:val="5B9BD5" w:themeColor="accent1"/>
        </w:rPr>
      </w:pPr>
      <w:r>
        <w:rPr>
          <w:noProof/>
          <w:color w:val="5B9BD5" w:themeColor="accent1"/>
        </w:rPr>
        <w:drawing>
          <wp:anchor distT="0" distB="0" distL="114300" distR="114300" simplePos="0" relativeHeight="251666432" behindDoc="0" locked="0" layoutInCell="1" allowOverlap="1">
            <wp:simplePos x="0" y="0"/>
            <wp:positionH relativeFrom="margin">
              <wp:posOffset>2366010</wp:posOffset>
            </wp:positionH>
            <wp:positionV relativeFrom="margin">
              <wp:posOffset>367030</wp:posOffset>
            </wp:positionV>
            <wp:extent cx="1695450" cy="752475"/>
            <wp:effectExtent l="19050" t="0" r="0" b="0"/>
            <wp:wrapSquare wrapText="bothSides"/>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9" cstate="print">
                      <a:biLevel thresh="75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flipH="1">
                      <a:off x="0" y="0"/>
                      <a:ext cx="1695450" cy="752475"/>
                    </a:xfrm>
                    <a:prstGeom prst="rect">
                      <a:avLst/>
                    </a:prstGeom>
                    <a:noFill/>
                    <a:ln>
                      <a:noFill/>
                    </a:ln>
                  </pic:spPr>
                </pic:pic>
              </a:graphicData>
            </a:graphic>
          </wp:anchor>
        </w:drawing>
      </w:r>
      <w:r w:rsidR="00B50B56">
        <w:rPr>
          <w:noProof/>
          <w:color w:val="5B9BD5" w:themeColor="accent1"/>
        </w:rPr>
        <w:pict>
          <v:line id="رابط مستقيم 4" o:spid="_x0000_s1028" style="position:absolute;left:0;text-align:left;flip:x;z-index:251664384;visibility:visible;mso-position-horizontal-relative:text;mso-position-vertical-relative:text;mso-width-relative:margin;mso-height-relative:margin" from="-.15pt,133.35pt" to="424.25pt,1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" strokecolor="black [3200]" strokeweight=".5pt">
            <v:stroke joinstyle="miter"/>
          </v:line>
        </w:pict>
      </w:r>
    </w:p>
    <w:p w:rsidR="00B53C62" w:rsidRDefault="00B53C62" w:rsidP="000079F5">
      <w:pPr>
        <w:spacing w:after="0" w:line="240" w:lineRule="auto"/>
        <w:jc w:val="center"/>
        <w:rPr>
          <w:b/>
          <w:bCs/>
          <w:sz w:val="48"/>
          <w:szCs w:val="48"/>
          <w:rtl/>
        </w:rPr>
      </w:pPr>
    </w:p>
    <w:p w:rsidR="00B53C62" w:rsidRDefault="00B53C62" w:rsidP="000079F5">
      <w:pPr>
        <w:spacing w:after="0" w:line="240" w:lineRule="auto"/>
        <w:jc w:val="center"/>
        <w:rPr>
          <w:b/>
          <w:bCs/>
          <w:sz w:val="48"/>
          <w:szCs w:val="48"/>
          <w:rtl/>
        </w:rPr>
      </w:pPr>
    </w:p>
    <w:p w:rsidR="00B11D9E" w:rsidRDefault="00B53C62" w:rsidP="005941BC">
      <w:pPr>
        <w:spacing w:after="0" w:line="240" w:lineRule="auto"/>
        <w:ind w:hanging="142"/>
        <w:jc w:val="center"/>
        <w:rPr>
          <w:b/>
          <w:bCs/>
          <w:sz w:val="48"/>
          <w:szCs w:val="48"/>
          <w:rtl/>
        </w:rPr>
      </w:pPr>
      <w:r>
        <w:rPr>
          <w:rFonts w:hint="cs"/>
          <w:b/>
          <w:bCs/>
          <w:sz w:val="48"/>
          <w:szCs w:val="48"/>
          <w:rtl/>
        </w:rPr>
        <w:t xml:space="preserve">استمارة </w:t>
      </w:r>
      <w:r w:rsidR="005C1563">
        <w:rPr>
          <w:rFonts w:hint="cs"/>
          <w:b/>
          <w:bCs/>
          <w:sz w:val="48"/>
          <w:szCs w:val="48"/>
          <w:rtl/>
        </w:rPr>
        <w:t xml:space="preserve">استبيان </w:t>
      </w:r>
    </w:p>
    <w:p w:rsidR="00B53C62" w:rsidRDefault="005C1563" w:rsidP="005941BC">
      <w:pPr>
        <w:spacing w:after="0" w:line="240" w:lineRule="auto"/>
        <w:ind w:hanging="142"/>
        <w:jc w:val="center"/>
        <w:rPr>
          <w:b/>
          <w:bCs/>
          <w:sz w:val="48"/>
          <w:szCs w:val="48"/>
          <w:rtl/>
        </w:rPr>
      </w:pPr>
      <w:r>
        <w:rPr>
          <w:rFonts w:hint="cs"/>
          <w:b/>
          <w:bCs/>
          <w:sz w:val="48"/>
          <w:szCs w:val="48"/>
          <w:rtl/>
        </w:rPr>
        <w:t>حول ظاهر الغياب المدرسي</w:t>
      </w:r>
    </w:p>
    <w:p w:rsidR="005941BC" w:rsidRDefault="005941BC" w:rsidP="005941BC">
      <w:pPr>
        <w:spacing w:after="0" w:line="240" w:lineRule="auto"/>
        <w:ind w:hanging="142"/>
        <w:jc w:val="center"/>
        <w:rPr>
          <w:b/>
          <w:bCs/>
          <w:sz w:val="40"/>
          <w:szCs w:val="40"/>
          <w:rtl/>
        </w:rPr>
      </w:pPr>
    </w:p>
    <w:p w:rsidR="005C1563" w:rsidRPr="00B53C62" w:rsidRDefault="00B53C62" w:rsidP="005941BC">
      <w:pPr>
        <w:spacing w:after="0" w:line="240" w:lineRule="auto"/>
        <w:ind w:hanging="142"/>
        <w:jc w:val="center"/>
        <w:rPr>
          <w:b/>
          <w:bCs/>
          <w:sz w:val="44"/>
          <w:szCs w:val="44"/>
          <w:rtl/>
        </w:rPr>
      </w:pPr>
      <w:r w:rsidRPr="00B53C62">
        <w:rPr>
          <w:rFonts w:hint="cs"/>
          <w:b/>
          <w:bCs/>
          <w:sz w:val="40"/>
          <w:szCs w:val="40"/>
          <w:rtl/>
        </w:rPr>
        <w:t>الأسباب والعلاج</w:t>
      </w:r>
    </w:p>
    <w:p w:rsidR="005C1563" w:rsidRDefault="005C1563" w:rsidP="000079F5">
      <w:pPr>
        <w:spacing w:after="0" w:line="240" w:lineRule="auto"/>
        <w:jc w:val="center"/>
        <w:rPr>
          <w:sz w:val="28"/>
          <w:szCs w:val="28"/>
          <w:rtl/>
        </w:rPr>
      </w:pPr>
    </w:p>
    <w:p w:rsidR="00B53C62" w:rsidRDefault="00B50B56" w:rsidP="000079F5">
      <w:pPr>
        <w:spacing w:after="0" w:line="240" w:lineRule="auto"/>
        <w:jc w:val="center"/>
        <w:rPr>
          <w:sz w:val="28"/>
          <w:szCs w:val="28"/>
          <w:rtl/>
        </w:rPr>
      </w:pPr>
      <w:r w:rsidRPr="00B50B56">
        <w:rPr>
          <w:noProof/>
          <w:color w:val="5B9BD5" w:themeColor="accent1"/>
          <w:rtl/>
        </w:rPr>
        <w:pict>
          <v:line id="رابط مستقيم 1" o:spid="_x0000_s1027" style="position:absolute;left:0;text-align:left;flip:x;z-index:251665408;visibility:visible;mso-width-relative:margin;mso-height-relative:margin" from="-.15pt,1.65pt" to="424.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" strokecolor="black [3200]" strokeweight=".5pt">
            <v:stroke joinstyle="miter"/>
          </v:line>
        </w:pict>
      </w:r>
    </w:p>
    <w:sdt>
      <w:sdtPr>
        <w:rPr>
          <w:b/>
          <w:bCs/>
          <w:caps/>
          <w:color w:val="000000" w:themeColor="text1"/>
          <w:sz w:val="32"/>
          <w:szCs w:val="32"/>
          <w:rtl/>
        </w:rPr>
        <w:alias w:val="التاريخ"/>
        <w:tag w:val=""/>
        <w:id w:val="190965008"/>
        <w:dataBinding w:prefixMappings="xmlns:ns0='http://schemas.microsoft.com/office/2006/coverPageProps' " w:xpath="/ns0:CoverPageProperties[1]/ns0:PublishDate[1]" w:storeItemID="{55AF091B-3C7A-41E3-B477-F2FDAA23CFDA}"/>
        <w:date>
          <w:dateFormat w:val="d MMMM, yyyy"/>
          <w:lid w:val="ar-SA"/>
          <w:storeMappedDataAs w:val="dateTime"/>
          <w:calendar w:val="hijri"/>
        </w:date>
      </w:sdtPr>
      <w:sdtContent>
        <w:p w:rsidR="00B53C62" w:rsidRPr="00D07593" w:rsidRDefault="00C36AA3" w:rsidP="005941BC">
          <w:pPr>
            <w:pStyle w:val="a4"/>
            <w:ind w:firstLine="0"/>
            <w:jc w:val="center"/>
            <w:rPr>
              <w:b/>
              <w:bCs/>
              <w:caps/>
              <w:color w:val="000000" w:themeColor="text1"/>
              <w:sz w:val="28"/>
              <w:szCs w:val="28"/>
            </w:rPr>
          </w:pPr>
          <w:r w:rsidRPr="00D07593">
            <w:rPr>
              <w:rFonts w:hint="cs"/>
              <w:b/>
              <w:bCs/>
              <w:caps/>
              <w:color w:val="000000" w:themeColor="text1"/>
              <w:sz w:val="32"/>
              <w:szCs w:val="32"/>
              <w:rtl/>
            </w:rPr>
            <w:t>إعداد</w:t>
          </w:r>
          <w:r w:rsidR="00B53C62" w:rsidRPr="00D07593">
            <w:rPr>
              <w:rFonts w:hint="cs"/>
              <w:b/>
              <w:bCs/>
              <w:caps/>
              <w:color w:val="000000" w:themeColor="text1"/>
              <w:sz w:val="32"/>
              <w:szCs w:val="32"/>
              <w:rtl/>
            </w:rPr>
            <w:t xml:space="preserve"> وتنفيذ </w:t>
          </w:r>
        </w:p>
      </w:sdtContent>
    </w:sdt>
    <w:p w:rsidR="00B53C62" w:rsidRDefault="00B50B56" w:rsidP="005941BC">
      <w:pPr>
        <w:pStyle w:val="a4"/>
        <w:ind w:firstLine="0"/>
        <w:jc w:val="center"/>
        <w:rPr>
          <w:color w:val="5B9BD5" w:themeColor="accent1"/>
        </w:rPr>
      </w:pPr>
      <w:sdt>
        <w:sdtPr>
          <w:rPr>
            <w:b/>
            <w:bCs/>
            <w:caps/>
            <w:color w:val="000000" w:themeColor="text1"/>
            <w:sz w:val="32"/>
            <w:szCs w:val="32"/>
            <w:rtl/>
          </w:rPr>
          <w:alias w:val="الشركة"/>
          <w:tag w:val=""/>
          <w:id w:val="158283958"/>
          <w:dataBinding w:prefixMappings="xmlns:ns0='http://schemas.openxmlformats.org/officeDocument/2006/extended-properties' " w:xpath="/ns0:Properties[1]/ns0:Company[1]" w:storeItemID="{6668398D-A668-4E3E-A5EB-62B293D839F1}"/>
          <w:text/>
        </w:sdtPr>
        <w:sdtContent>
          <w:r w:rsidR="00FC7C01">
            <w:rPr>
              <w:rFonts w:hint="cs"/>
              <w:b/>
              <w:bCs/>
              <w:caps/>
              <w:color w:val="000000" w:themeColor="text1"/>
              <w:sz w:val="32"/>
              <w:szCs w:val="32"/>
              <w:rtl/>
            </w:rPr>
            <w:t>فاطمة المطيري</w:t>
          </w:r>
        </w:sdtContent>
      </w:sdt>
    </w:p>
    <w:p w:rsidR="00B53C62" w:rsidRDefault="00B50B56" w:rsidP="005941BC">
      <w:pPr>
        <w:pStyle w:val="a4"/>
        <w:ind w:firstLine="0"/>
        <w:jc w:val="center"/>
        <w:rPr>
          <w:color w:val="5B9BD5" w:themeColor="accent1"/>
        </w:rPr>
      </w:pPr>
      <w:sdt>
        <w:sdtPr>
          <w:rPr>
            <w:b/>
            <w:bCs/>
            <w:color w:val="000000" w:themeColor="text1"/>
            <w:sz w:val="32"/>
            <w:szCs w:val="32"/>
            <w:rtl/>
          </w:rPr>
          <w:alias w:val="العنوان"/>
          <w:tag w:val=""/>
          <w:id w:val="-474676087"/>
          <w:dataBinding w:prefixMappings="xmlns:ns0='http://schemas.microsoft.com/office/2006/coverPageProps' " w:xpath="/ns0:CoverPageProperties[1]/ns0:CompanyAddress[1]" w:storeItemID="{55AF091B-3C7A-41E3-B477-F2FDAA23CFDA}"/>
          <w:text/>
        </w:sdtPr>
        <w:sdtContent>
          <w:r w:rsidR="00B53C62" w:rsidRPr="00D07593">
            <w:rPr>
              <w:rFonts w:hint="cs"/>
              <w:b/>
              <w:bCs/>
              <w:color w:val="000000" w:themeColor="text1"/>
              <w:sz w:val="32"/>
              <w:szCs w:val="32"/>
              <w:rtl/>
            </w:rPr>
            <w:t xml:space="preserve">ثانوية جامعة </w:t>
          </w:r>
          <w:r w:rsidR="00C36AA3" w:rsidRPr="00D07593">
            <w:rPr>
              <w:rFonts w:hint="cs"/>
              <w:b/>
              <w:bCs/>
              <w:color w:val="000000" w:themeColor="text1"/>
              <w:sz w:val="32"/>
              <w:szCs w:val="32"/>
              <w:rtl/>
            </w:rPr>
            <w:t>الأميرة</w:t>
          </w:r>
          <w:r w:rsidR="00B53C62" w:rsidRPr="00D07593">
            <w:rPr>
              <w:rFonts w:hint="cs"/>
              <w:b/>
              <w:bCs/>
              <w:color w:val="000000" w:themeColor="text1"/>
              <w:sz w:val="32"/>
              <w:szCs w:val="32"/>
              <w:rtl/>
            </w:rPr>
            <w:t xml:space="preserve"> نورة بنت عبد الرحمن </w:t>
          </w:r>
        </w:sdtContent>
      </w:sdt>
    </w:p>
    <w:p w:rsidR="00B53C62" w:rsidRPr="00B53C62" w:rsidRDefault="00B53C62" w:rsidP="000079F5">
      <w:pPr>
        <w:spacing w:after="0" w:line="240" w:lineRule="auto"/>
        <w:jc w:val="center"/>
        <w:rPr>
          <w:sz w:val="28"/>
          <w:szCs w:val="28"/>
          <w:rtl/>
        </w:rPr>
      </w:pPr>
    </w:p>
    <w:p w:rsidR="001D4B0E" w:rsidRDefault="001D4B0E" w:rsidP="000079F5">
      <w:pPr>
        <w:spacing w:after="0" w:line="240" w:lineRule="auto"/>
        <w:jc w:val="center"/>
        <w:rPr>
          <w:sz w:val="28"/>
          <w:szCs w:val="28"/>
          <w:rtl/>
        </w:rPr>
      </w:pPr>
    </w:p>
    <w:p w:rsidR="001D4B0E" w:rsidRDefault="005C1563" w:rsidP="000079F5">
      <w:pPr>
        <w:spacing w:after="0" w:line="240" w:lineRule="auto"/>
        <w:jc w:val="center"/>
        <w:rPr>
          <w:sz w:val="28"/>
          <w:szCs w:val="28"/>
          <w:rtl/>
        </w:rPr>
      </w:pPr>
      <w:r>
        <w:rPr>
          <w:noProof/>
          <w:color w:val="5B9BD5" w:themeColor="accent1"/>
        </w:rPr>
        <w:drawing>
          <wp:anchor distT="0" distB="0" distL="114300" distR="114300" simplePos="0" relativeHeight="251669504" behindDoc="0" locked="0" layoutInCell="1" allowOverlap="1">
            <wp:simplePos x="0" y="0"/>
            <wp:positionH relativeFrom="column">
              <wp:posOffset>2823210</wp:posOffset>
            </wp:positionH>
            <wp:positionV relativeFrom="paragraph">
              <wp:posOffset>65405</wp:posOffset>
            </wp:positionV>
            <wp:extent cx="904875" cy="571500"/>
            <wp:effectExtent l="19050" t="0" r="9525" b="0"/>
            <wp:wrapNone/>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biLevel thresh="75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flipH="1">
                      <a:off x="0" y="0"/>
                      <a:ext cx="904875" cy="571500"/>
                    </a:xfrm>
                    <a:prstGeom prst="rect">
                      <a:avLst/>
                    </a:prstGeom>
                  </pic:spPr>
                </pic:pic>
              </a:graphicData>
            </a:graphic>
          </wp:anchor>
        </w:drawing>
      </w:r>
    </w:p>
    <w:p w:rsidR="001D4B0E" w:rsidRDefault="001D4B0E" w:rsidP="000079F5">
      <w:pPr>
        <w:spacing w:after="0" w:line="240" w:lineRule="auto"/>
        <w:jc w:val="center"/>
        <w:rPr>
          <w:sz w:val="28"/>
          <w:szCs w:val="28"/>
          <w:rtl/>
        </w:rPr>
      </w:pPr>
    </w:p>
    <w:p w:rsidR="001D4B0E" w:rsidRDefault="001D4B0E" w:rsidP="000079F5">
      <w:pPr>
        <w:bidi w:val="0"/>
        <w:spacing w:after="0" w:line="240" w:lineRule="auto"/>
        <w:rPr>
          <w:sz w:val="28"/>
          <w:szCs w:val="28"/>
        </w:rPr>
      </w:pPr>
    </w:p>
    <w:p w:rsidR="001D4B0E" w:rsidRDefault="001D4B0E" w:rsidP="000079F5">
      <w:pPr>
        <w:bidi w:val="0"/>
        <w:spacing w:after="0" w:line="240" w:lineRule="auto"/>
        <w:rPr>
          <w:sz w:val="28"/>
          <w:szCs w:val="28"/>
        </w:rPr>
      </w:pPr>
      <w:r>
        <w:rPr>
          <w:sz w:val="28"/>
          <w:szCs w:val="28"/>
        </w:rPr>
        <w:br w:type="page"/>
      </w:r>
    </w:p>
    <w:p w:rsidR="001D4B0E" w:rsidRDefault="001D4B0E" w:rsidP="005941BC">
      <w:pPr>
        <w:bidi w:val="0"/>
        <w:spacing w:after="0" w:line="240" w:lineRule="auto"/>
        <w:jc w:val="center"/>
        <w:rPr>
          <w:b/>
          <w:bCs/>
          <w:sz w:val="32"/>
          <w:szCs w:val="32"/>
          <w:rtl/>
        </w:rPr>
      </w:pPr>
      <w:r w:rsidRPr="005C1563">
        <w:rPr>
          <w:rFonts w:hint="cs"/>
          <w:b/>
          <w:bCs/>
          <w:sz w:val="32"/>
          <w:szCs w:val="32"/>
          <w:rtl/>
        </w:rPr>
        <w:lastRenderedPageBreak/>
        <w:t>مقدمة</w:t>
      </w:r>
      <w:r w:rsidR="005941BC">
        <w:rPr>
          <w:rFonts w:hint="cs"/>
          <w:b/>
          <w:bCs/>
          <w:sz w:val="32"/>
          <w:szCs w:val="32"/>
          <w:rtl/>
        </w:rPr>
        <w:t xml:space="preserve"> </w:t>
      </w:r>
    </w:p>
    <w:p w:rsidR="005941BC" w:rsidRPr="005C1563" w:rsidRDefault="005941BC" w:rsidP="005941BC">
      <w:pPr>
        <w:bidi w:val="0"/>
        <w:spacing w:after="0" w:line="240" w:lineRule="auto"/>
        <w:jc w:val="center"/>
        <w:rPr>
          <w:b/>
          <w:bCs/>
          <w:sz w:val="32"/>
          <w:szCs w:val="32"/>
        </w:rPr>
      </w:pPr>
    </w:p>
    <w:p w:rsidR="001D4B0E" w:rsidRDefault="001D4B0E" w:rsidP="005941BC">
      <w:pPr>
        <w:bidi w:val="0"/>
        <w:spacing w:after="0" w:line="240" w:lineRule="auto"/>
        <w:ind w:firstLine="0"/>
        <w:jc w:val="right"/>
        <w:rPr>
          <w:sz w:val="28"/>
          <w:szCs w:val="28"/>
        </w:rPr>
      </w:pPr>
      <w:r>
        <w:rPr>
          <w:rFonts w:hint="cs"/>
          <w:sz w:val="28"/>
          <w:szCs w:val="28"/>
          <w:rtl/>
        </w:rPr>
        <w:t xml:space="preserve">تنتشر ظاهرة غياب الطالبات في بعض المدارس بشكل كبير مما يؤثر على المستوى الدراسي </w:t>
      </w:r>
      <w:r w:rsidR="00FD7BC4">
        <w:rPr>
          <w:rFonts w:hint="cs"/>
          <w:sz w:val="28"/>
          <w:szCs w:val="28"/>
          <w:rtl/>
        </w:rPr>
        <w:t>للطالبات،</w:t>
      </w:r>
      <w:r>
        <w:rPr>
          <w:rFonts w:hint="cs"/>
          <w:sz w:val="28"/>
          <w:szCs w:val="28"/>
          <w:rtl/>
        </w:rPr>
        <w:t xml:space="preserve"> وللحد من هذه الظاهرة ينبغي الوقوف على الأسباب المؤدية لذلك ولتساهمي معنا في حل هذه الظاهرة نرجو منك تعبئة الاستبيان </w:t>
      </w:r>
      <w:r w:rsidR="00FD7BC4">
        <w:rPr>
          <w:rFonts w:hint="cs"/>
          <w:sz w:val="28"/>
          <w:szCs w:val="28"/>
          <w:rtl/>
        </w:rPr>
        <w:t>المرفق.</w:t>
      </w:r>
    </w:p>
    <w:p w:rsidR="001D4B0E" w:rsidRPr="005941BC" w:rsidRDefault="001D4B0E" w:rsidP="000079F5">
      <w:pPr>
        <w:bidi w:val="0"/>
        <w:spacing w:after="0" w:line="240" w:lineRule="auto"/>
        <w:jc w:val="right"/>
        <w:rPr>
          <w:sz w:val="28"/>
          <w:szCs w:val="28"/>
          <w:u w:val="single"/>
          <w:rtl/>
        </w:rPr>
      </w:pPr>
    </w:p>
    <w:p w:rsidR="001D4B0E" w:rsidRDefault="00FD7BC4" w:rsidP="000079F5">
      <w:pPr>
        <w:bidi w:val="0"/>
        <w:spacing w:after="0" w:line="240" w:lineRule="auto"/>
        <w:jc w:val="right"/>
        <w:rPr>
          <w:b/>
          <w:bCs/>
          <w:sz w:val="32"/>
          <w:szCs w:val="32"/>
          <w:u w:val="single"/>
          <w:rtl/>
        </w:rPr>
      </w:pPr>
      <w:r w:rsidRPr="005941BC">
        <w:rPr>
          <w:rFonts w:hint="cs"/>
          <w:b/>
          <w:bCs/>
          <w:sz w:val="32"/>
          <w:szCs w:val="32"/>
          <w:u w:val="single"/>
          <w:rtl/>
        </w:rPr>
        <w:t>أولا:</w:t>
      </w:r>
      <w:r w:rsidR="001D4B0E" w:rsidRPr="005941BC">
        <w:rPr>
          <w:rFonts w:hint="cs"/>
          <w:b/>
          <w:bCs/>
          <w:sz w:val="32"/>
          <w:szCs w:val="32"/>
          <w:u w:val="single"/>
          <w:rtl/>
        </w:rPr>
        <w:t xml:space="preserve"> </w:t>
      </w:r>
      <w:r w:rsidR="00C36AA3" w:rsidRPr="005941BC">
        <w:rPr>
          <w:rFonts w:hint="cs"/>
          <w:b/>
          <w:bCs/>
          <w:sz w:val="32"/>
          <w:szCs w:val="32"/>
          <w:u w:val="single"/>
          <w:rtl/>
        </w:rPr>
        <w:t>أجيبي</w:t>
      </w:r>
      <w:r w:rsidR="001D4B0E" w:rsidRPr="005941BC">
        <w:rPr>
          <w:rFonts w:hint="cs"/>
          <w:b/>
          <w:bCs/>
          <w:sz w:val="32"/>
          <w:szCs w:val="32"/>
          <w:u w:val="single"/>
          <w:rtl/>
        </w:rPr>
        <w:t xml:space="preserve"> بنعم </w:t>
      </w:r>
      <w:r w:rsidR="00C36AA3" w:rsidRPr="005941BC">
        <w:rPr>
          <w:rFonts w:hint="cs"/>
          <w:b/>
          <w:bCs/>
          <w:sz w:val="32"/>
          <w:szCs w:val="32"/>
          <w:u w:val="single"/>
          <w:rtl/>
        </w:rPr>
        <w:t>أو</w:t>
      </w:r>
      <w:r w:rsidR="001D4B0E" w:rsidRPr="005941BC">
        <w:rPr>
          <w:rFonts w:hint="cs"/>
          <w:b/>
          <w:bCs/>
          <w:sz w:val="32"/>
          <w:szCs w:val="32"/>
          <w:u w:val="single"/>
          <w:rtl/>
        </w:rPr>
        <w:t xml:space="preserve"> لا </w:t>
      </w:r>
      <w:r w:rsidR="005941BC">
        <w:rPr>
          <w:rFonts w:hint="cs"/>
          <w:b/>
          <w:bCs/>
          <w:sz w:val="32"/>
          <w:szCs w:val="32"/>
          <w:u w:val="single"/>
          <w:rtl/>
        </w:rPr>
        <w:t xml:space="preserve">: </w:t>
      </w:r>
    </w:p>
    <w:p w:rsidR="005941BC" w:rsidRPr="005C1563" w:rsidRDefault="005941BC" w:rsidP="005941BC">
      <w:pPr>
        <w:bidi w:val="0"/>
        <w:spacing w:after="0" w:line="240" w:lineRule="auto"/>
        <w:jc w:val="right"/>
        <w:rPr>
          <w:b/>
          <w:bCs/>
          <w:sz w:val="32"/>
          <w:szCs w:val="32"/>
          <w:rtl/>
        </w:rPr>
      </w:pPr>
    </w:p>
    <w:p w:rsidR="001D4B0E" w:rsidRPr="005C1563" w:rsidRDefault="001D4B0E" w:rsidP="000079F5">
      <w:pPr>
        <w:pStyle w:val="a3"/>
        <w:numPr>
          <w:ilvl w:val="0"/>
          <w:numId w:val="7"/>
        </w:numPr>
        <w:spacing w:after="0" w:line="240" w:lineRule="auto"/>
        <w:rPr>
          <w:b/>
          <w:bCs/>
          <w:sz w:val="28"/>
          <w:szCs w:val="28"/>
          <w:rtl/>
        </w:rPr>
      </w:pPr>
      <w:r w:rsidRPr="005C1563">
        <w:rPr>
          <w:rFonts w:hint="cs"/>
          <w:b/>
          <w:bCs/>
          <w:sz w:val="28"/>
          <w:szCs w:val="28"/>
          <w:rtl/>
        </w:rPr>
        <w:t xml:space="preserve">هل تتوقعين </w:t>
      </w:r>
      <w:r w:rsidR="00C36AA3" w:rsidRPr="005C1563">
        <w:rPr>
          <w:rFonts w:hint="cs"/>
          <w:b/>
          <w:bCs/>
          <w:sz w:val="28"/>
          <w:szCs w:val="28"/>
          <w:rtl/>
        </w:rPr>
        <w:t>أن</w:t>
      </w:r>
      <w:r w:rsidRPr="005C1563">
        <w:rPr>
          <w:rFonts w:hint="cs"/>
          <w:b/>
          <w:bCs/>
          <w:sz w:val="28"/>
          <w:szCs w:val="28"/>
          <w:rtl/>
        </w:rPr>
        <w:t xml:space="preserve"> سوء حالة البناء المدرسي سبب في هذه الظاهرة؟ </w:t>
      </w:r>
    </w:p>
    <w:p w:rsidR="001D4B0E" w:rsidRPr="005C1563" w:rsidRDefault="001D4B0E" w:rsidP="000079F5">
      <w:pPr>
        <w:pStyle w:val="a3"/>
        <w:numPr>
          <w:ilvl w:val="0"/>
          <w:numId w:val="8"/>
        </w:numPr>
        <w:spacing w:after="0" w:line="240" w:lineRule="auto"/>
        <w:rPr>
          <w:sz w:val="28"/>
          <w:szCs w:val="28"/>
          <w:rtl/>
        </w:rPr>
      </w:pPr>
      <w:r w:rsidRPr="005C1563">
        <w:rPr>
          <w:rFonts w:hint="cs"/>
          <w:sz w:val="28"/>
          <w:szCs w:val="28"/>
          <w:rtl/>
        </w:rPr>
        <w:t>نعم</w:t>
      </w:r>
      <w:r w:rsidR="00707018">
        <w:rPr>
          <w:rFonts w:hint="cs"/>
          <w:sz w:val="28"/>
          <w:szCs w:val="28"/>
          <w:rtl/>
        </w:rPr>
        <w:t xml:space="preserve">  (   )</w:t>
      </w:r>
    </w:p>
    <w:p w:rsidR="001D4B0E" w:rsidRPr="00707018" w:rsidRDefault="001D4B0E" w:rsidP="000079F5">
      <w:pPr>
        <w:pStyle w:val="a3"/>
        <w:numPr>
          <w:ilvl w:val="0"/>
          <w:numId w:val="8"/>
        </w:numPr>
        <w:spacing w:after="0" w:line="240" w:lineRule="auto"/>
        <w:rPr>
          <w:sz w:val="28"/>
          <w:szCs w:val="28"/>
          <w:rtl/>
        </w:rPr>
      </w:pPr>
      <w:r w:rsidRPr="005C1563">
        <w:rPr>
          <w:rFonts w:hint="cs"/>
          <w:sz w:val="28"/>
          <w:szCs w:val="28"/>
          <w:rtl/>
        </w:rPr>
        <w:t xml:space="preserve">لا </w:t>
      </w:r>
      <w:r w:rsidR="005941BC">
        <w:rPr>
          <w:rFonts w:hint="cs"/>
          <w:sz w:val="28"/>
          <w:szCs w:val="28"/>
          <w:rtl/>
        </w:rPr>
        <w:t xml:space="preserve">  </w:t>
      </w:r>
      <w:r w:rsidR="00707018">
        <w:rPr>
          <w:rFonts w:hint="cs"/>
          <w:sz w:val="28"/>
          <w:szCs w:val="28"/>
          <w:rtl/>
        </w:rPr>
        <w:t xml:space="preserve"> (   )</w:t>
      </w:r>
    </w:p>
    <w:p w:rsidR="001D4B0E" w:rsidRPr="005C1563" w:rsidRDefault="001D4B0E" w:rsidP="000079F5">
      <w:pPr>
        <w:pStyle w:val="a3"/>
        <w:numPr>
          <w:ilvl w:val="0"/>
          <w:numId w:val="7"/>
        </w:numPr>
        <w:spacing w:after="0" w:line="240" w:lineRule="auto"/>
        <w:rPr>
          <w:b/>
          <w:bCs/>
          <w:sz w:val="28"/>
          <w:szCs w:val="28"/>
          <w:rtl/>
        </w:rPr>
      </w:pPr>
      <w:r w:rsidRPr="005C1563">
        <w:rPr>
          <w:rFonts w:hint="cs"/>
          <w:b/>
          <w:bCs/>
          <w:sz w:val="28"/>
          <w:szCs w:val="28"/>
          <w:rtl/>
        </w:rPr>
        <w:t xml:space="preserve">في رأيك هل ازدحام الفصل الدراسي </w:t>
      </w:r>
      <w:r w:rsidR="00FD7BC4" w:rsidRPr="005C1563">
        <w:rPr>
          <w:rFonts w:hint="cs"/>
          <w:b/>
          <w:bCs/>
          <w:sz w:val="28"/>
          <w:szCs w:val="28"/>
          <w:rtl/>
        </w:rPr>
        <w:t>وسوء التهوية</w:t>
      </w:r>
      <w:r w:rsidRPr="005C1563">
        <w:rPr>
          <w:rFonts w:hint="cs"/>
          <w:b/>
          <w:bCs/>
          <w:sz w:val="28"/>
          <w:szCs w:val="28"/>
          <w:rtl/>
        </w:rPr>
        <w:t xml:space="preserve"> له دور في زيادة هذه </w:t>
      </w:r>
      <w:r w:rsidR="00FD7BC4" w:rsidRPr="005C1563">
        <w:rPr>
          <w:rFonts w:hint="cs"/>
          <w:b/>
          <w:bCs/>
          <w:sz w:val="28"/>
          <w:szCs w:val="28"/>
          <w:rtl/>
        </w:rPr>
        <w:t>الظاهرة؟</w:t>
      </w:r>
    </w:p>
    <w:p w:rsidR="001D4B0E" w:rsidRPr="00707018" w:rsidRDefault="001D4B0E" w:rsidP="000079F5">
      <w:pPr>
        <w:pStyle w:val="a3"/>
        <w:numPr>
          <w:ilvl w:val="0"/>
          <w:numId w:val="8"/>
        </w:numPr>
        <w:spacing w:after="0" w:line="240" w:lineRule="auto"/>
        <w:rPr>
          <w:sz w:val="28"/>
          <w:szCs w:val="28"/>
          <w:rtl/>
        </w:rPr>
      </w:pPr>
      <w:r>
        <w:rPr>
          <w:rFonts w:hint="cs"/>
          <w:sz w:val="28"/>
          <w:szCs w:val="28"/>
          <w:rtl/>
        </w:rPr>
        <w:t xml:space="preserve">نعم </w:t>
      </w:r>
      <w:r w:rsidR="00707018">
        <w:rPr>
          <w:rFonts w:hint="cs"/>
          <w:sz w:val="28"/>
          <w:szCs w:val="28"/>
          <w:rtl/>
        </w:rPr>
        <w:t xml:space="preserve"> (   )</w:t>
      </w:r>
    </w:p>
    <w:p w:rsidR="001D4B0E" w:rsidRPr="00707018" w:rsidRDefault="001D4B0E" w:rsidP="000079F5">
      <w:pPr>
        <w:pStyle w:val="a3"/>
        <w:numPr>
          <w:ilvl w:val="0"/>
          <w:numId w:val="8"/>
        </w:numPr>
        <w:spacing w:after="0" w:line="240" w:lineRule="auto"/>
        <w:rPr>
          <w:sz w:val="28"/>
          <w:szCs w:val="28"/>
          <w:rtl/>
        </w:rPr>
      </w:pPr>
      <w:r>
        <w:rPr>
          <w:rFonts w:hint="cs"/>
          <w:sz w:val="28"/>
          <w:szCs w:val="28"/>
          <w:rtl/>
        </w:rPr>
        <w:t xml:space="preserve">لا </w:t>
      </w:r>
      <w:r w:rsidR="005941BC">
        <w:rPr>
          <w:rFonts w:hint="cs"/>
          <w:sz w:val="28"/>
          <w:szCs w:val="28"/>
          <w:rtl/>
        </w:rPr>
        <w:t xml:space="preserve">  </w:t>
      </w:r>
      <w:r w:rsidR="00707018">
        <w:rPr>
          <w:rFonts w:hint="cs"/>
          <w:sz w:val="28"/>
          <w:szCs w:val="28"/>
          <w:rtl/>
        </w:rPr>
        <w:t xml:space="preserve"> (   )</w:t>
      </w:r>
    </w:p>
    <w:p w:rsidR="001D4B0E" w:rsidRPr="005C1563" w:rsidRDefault="001D4B0E" w:rsidP="000079F5">
      <w:pPr>
        <w:pStyle w:val="a3"/>
        <w:numPr>
          <w:ilvl w:val="0"/>
          <w:numId w:val="7"/>
        </w:numPr>
        <w:spacing w:after="0" w:line="240" w:lineRule="auto"/>
        <w:rPr>
          <w:b/>
          <w:bCs/>
          <w:sz w:val="28"/>
          <w:szCs w:val="28"/>
          <w:rtl/>
        </w:rPr>
      </w:pPr>
      <w:r w:rsidRPr="005C1563">
        <w:rPr>
          <w:rFonts w:hint="cs"/>
          <w:b/>
          <w:bCs/>
          <w:sz w:val="28"/>
          <w:szCs w:val="28"/>
          <w:rtl/>
        </w:rPr>
        <w:t xml:space="preserve">هل تسبب سوء معاملة إدارة المدرسة للطالبات في زيادة الغياب </w:t>
      </w:r>
      <w:r w:rsidR="00FD7BC4" w:rsidRPr="005C1563">
        <w:rPr>
          <w:rFonts w:hint="cs"/>
          <w:b/>
          <w:bCs/>
          <w:sz w:val="28"/>
          <w:szCs w:val="28"/>
          <w:rtl/>
        </w:rPr>
        <w:t>بينهم؟</w:t>
      </w:r>
    </w:p>
    <w:p w:rsidR="001D4B0E" w:rsidRPr="00707018" w:rsidRDefault="001D4B0E" w:rsidP="000079F5">
      <w:pPr>
        <w:pStyle w:val="a3"/>
        <w:numPr>
          <w:ilvl w:val="0"/>
          <w:numId w:val="8"/>
        </w:numPr>
        <w:spacing w:after="0" w:line="240" w:lineRule="auto"/>
        <w:rPr>
          <w:sz w:val="28"/>
          <w:szCs w:val="28"/>
          <w:rtl/>
        </w:rPr>
      </w:pPr>
      <w:r>
        <w:rPr>
          <w:rFonts w:hint="cs"/>
          <w:sz w:val="28"/>
          <w:szCs w:val="28"/>
          <w:rtl/>
        </w:rPr>
        <w:t xml:space="preserve">نعم </w:t>
      </w:r>
      <w:r w:rsidR="00707018">
        <w:rPr>
          <w:rFonts w:hint="cs"/>
          <w:sz w:val="28"/>
          <w:szCs w:val="28"/>
          <w:rtl/>
        </w:rPr>
        <w:t xml:space="preserve"> (   )</w:t>
      </w:r>
    </w:p>
    <w:p w:rsidR="001D4B0E" w:rsidRPr="00707018" w:rsidRDefault="001D4B0E" w:rsidP="000079F5">
      <w:pPr>
        <w:pStyle w:val="a3"/>
        <w:numPr>
          <w:ilvl w:val="0"/>
          <w:numId w:val="8"/>
        </w:numPr>
        <w:spacing w:after="0" w:line="240" w:lineRule="auto"/>
        <w:rPr>
          <w:sz w:val="28"/>
          <w:szCs w:val="28"/>
          <w:rtl/>
        </w:rPr>
      </w:pPr>
      <w:r>
        <w:rPr>
          <w:rFonts w:hint="cs"/>
          <w:sz w:val="28"/>
          <w:szCs w:val="28"/>
          <w:rtl/>
        </w:rPr>
        <w:t xml:space="preserve">لا </w:t>
      </w:r>
      <w:r w:rsidR="005941BC">
        <w:rPr>
          <w:rFonts w:hint="cs"/>
          <w:sz w:val="28"/>
          <w:szCs w:val="28"/>
          <w:rtl/>
        </w:rPr>
        <w:t xml:space="preserve">  </w:t>
      </w:r>
      <w:r w:rsidR="00707018">
        <w:rPr>
          <w:rFonts w:hint="cs"/>
          <w:sz w:val="28"/>
          <w:szCs w:val="28"/>
          <w:rtl/>
        </w:rPr>
        <w:t xml:space="preserve"> (   )</w:t>
      </w:r>
    </w:p>
    <w:p w:rsidR="001D4B0E" w:rsidRPr="005C1563" w:rsidRDefault="00C36AA3" w:rsidP="000079F5">
      <w:pPr>
        <w:pStyle w:val="a3"/>
        <w:numPr>
          <w:ilvl w:val="0"/>
          <w:numId w:val="7"/>
        </w:numPr>
        <w:spacing w:after="0" w:line="240" w:lineRule="auto"/>
        <w:rPr>
          <w:b/>
          <w:bCs/>
          <w:sz w:val="28"/>
          <w:szCs w:val="28"/>
          <w:rtl/>
        </w:rPr>
      </w:pPr>
      <w:r w:rsidRPr="005C1563">
        <w:rPr>
          <w:rFonts w:hint="cs"/>
          <w:b/>
          <w:bCs/>
          <w:sz w:val="28"/>
          <w:szCs w:val="28"/>
          <w:rtl/>
        </w:rPr>
        <w:t>أيمكن</w:t>
      </w:r>
      <w:r w:rsidR="008B56D2" w:rsidRPr="005C1563">
        <w:rPr>
          <w:rFonts w:hint="cs"/>
          <w:b/>
          <w:bCs/>
          <w:sz w:val="28"/>
          <w:szCs w:val="28"/>
          <w:rtl/>
        </w:rPr>
        <w:t xml:space="preserve"> </w:t>
      </w:r>
      <w:r w:rsidRPr="005C1563">
        <w:rPr>
          <w:rFonts w:hint="cs"/>
          <w:b/>
          <w:bCs/>
          <w:sz w:val="28"/>
          <w:szCs w:val="28"/>
          <w:rtl/>
        </w:rPr>
        <w:t>أن</w:t>
      </w:r>
      <w:r w:rsidR="008B56D2" w:rsidRPr="005C1563">
        <w:rPr>
          <w:rFonts w:hint="cs"/>
          <w:b/>
          <w:bCs/>
          <w:sz w:val="28"/>
          <w:szCs w:val="28"/>
          <w:rtl/>
        </w:rPr>
        <w:t xml:space="preserve"> يكون لتساهل المدرسة شأن في زيادة </w:t>
      </w:r>
      <w:r w:rsidR="00FD7BC4" w:rsidRPr="005C1563">
        <w:rPr>
          <w:rFonts w:hint="cs"/>
          <w:b/>
          <w:bCs/>
          <w:sz w:val="28"/>
          <w:szCs w:val="28"/>
          <w:rtl/>
        </w:rPr>
        <w:t>الغياب؟</w:t>
      </w:r>
    </w:p>
    <w:p w:rsidR="008B56D2" w:rsidRPr="00707018" w:rsidRDefault="008B56D2" w:rsidP="000079F5">
      <w:pPr>
        <w:pStyle w:val="a3"/>
        <w:numPr>
          <w:ilvl w:val="0"/>
          <w:numId w:val="8"/>
        </w:numPr>
        <w:spacing w:after="0" w:line="240" w:lineRule="auto"/>
        <w:rPr>
          <w:sz w:val="28"/>
          <w:szCs w:val="28"/>
          <w:rtl/>
        </w:rPr>
      </w:pPr>
      <w:r>
        <w:rPr>
          <w:rFonts w:hint="cs"/>
          <w:sz w:val="28"/>
          <w:szCs w:val="28"/>
          <w:rtl/>
        </w:rPr>
        <w:t xml:space="preserve">نعم </w:t>
      </w:r>
      <w:r w:rsidR="00707018">
        <w:rPr>
          <w:rFonts w:hint="cs"/>
          <w:sz w:val="28"/>
          <w:szCs w:val="28"/>
          <w:rtl/>
        </w:rPr>
        <w:t xml:space="preserve"> (   )</w:t>
      </w:r>
    </w:p>
    <w:p w:rsidR="008B56D2" w:rsidRPr="00707018" w:rsidRDefault="008B56D2" w:rsidP="000079F5">
      <w:pPr>
        <w:pStyle w:val="a3"/>
        <w:numPr>
          <w:ilvl w:val="0"/>
          <w:numId w:val="8"/>
        </w:numPr>
        <w:spacing w:after="0" w:line="240" w:lineRule="auto"/>
        <w:rPr>
          <w:sz w:val="28"/>
          <w:szCs w:val="28"/>
          <w:rtl/>
        </w:rPr>
      </w:pPr>
      <w:r>
        <w:rPr>
          <w:rFonts w:hint="cs"/>
          <w:sz w:val="28"/>
          <w:szCs w:val="28"/>
          <w:rtl/>
        </w:rPr>
        <w:t>لا</w:t>
      </w:r>
      <w:r w:rsidR="005941BC">
        <w:rPr>
          <w:rFonts w:hint="cs"/>
          <w:sz w:val="28"/>
          <w:szCs w:val="28"/>
          <w:rtl/>
        </w:rPr>
        <w:t xml:space="preserve">  </w:t>
      </w:r>
      <w:r>
        <w:rPr>
          <w:rFonts w:hint="cs"/>
          <w:sz w:val="28"/>
          <w:szCs w:val="28"/>
          <w:rtl/>
        </w:rPr>
        <w:t xml:space="preserve"> </w:t>
      </w:r>
      <w:r w:rsidR="00707018">
        <w:rPr>
          <w:rFonts w:hint="cs"/>
          <w:sz w:val="28"/>
          <w:szCs w:val="28"/>
          <w:rtl/>
        </w:rPr>
        <w:t xml:space="preserve"> (   )</w:t>
      </w:r>
    </w:p>
    <w:p w:rsidR="008B56D2" w:rsidRPr="005C1563" w:rsidRDefault="00C36AA3" w:rsidP="000079F5">
      <w:pPr>
        <w:pStyle w:val="a3"/>
        <w:numPr>
          <w:ilvl w:val="0"/>
          <w:numId w:val="7"/>
        </w:numPr>
        <w:spacing w:after="0" w:line="240" w:lineRule="auto"/>
        <w:rPr>
          <w:b/>
          <w:bCs/>
          <w:sz w:val="28"/>
          <w:szCs w:val="28"/>
          <w:rtl/>
        </w:rPr>
      </w:pPr>
      <w:r w:rsidRPr="005C1563">
        <w:rPr>
          <w:rFonts w:hint="cs"/>
          <w:b/>
          <w:bCs/>
          <w:sz w:val="28"/>
          <w:szCs w:val="28"/>
          <w:rtl/>
        </w:rPr>
        <w:t>أيكون</w:t>
      </w:r>
      <w:r w:rsidR="008B56D2" w:rsidRPr="005C1563">
        <w:rPr>
          <w:rFonts w:hint="cs"/>
          <w:b/>
          <w:bCs/>
          <w:sz w:val="28"/>
          <w:szCs w:val="28"/>
          <w:rtl/>
        </w:rPr>
        <w:t xml:space="preserve"> تكتل بعض المواد الغير مرغوب فيها في يوم دراسي معين سببا في </w:t>
      </w:r>
      <w:r w:rsidR="00FD7BC4" w:rsidRPr="005C1563">
        <w:rPr>
          <w:rFonts w:hint="cs"/>
          <w:b/>
          <w:bCs/>
          <w:sz w:val="28"/>
          <w:szCs w:val="28"/>
          <w:rtl/>
        </w:rPr>
        <w:t>الغياب؟</w:t>
      </w:r>
    </w:p>
    <w:p w:rsidR="008B56D2" w:rsidRPr="00707018" w:rsidRDefault="008B56D2" w:rsidP="000079F5">
      <w:pPr>
        <w:pStyle w:val="a3"/>
        <w:numPr>
          <w:ilvl w:val="0"/>
          <w:numId w:val="8"/>
        </w:numPr>
        <w:spacing w:after="0" w:line="240" w:lineRule="auto"/>
        <w:rPr>
          <w:sz w:val="28"/>
          <w:szCs w:val="28"/>
          <w:rtl/>
        </w:rPr>
      </w:pPr>
      <w:r>
        <w:rPr>
          <w:rFonts w:hint="cs"/>
          <w:sz w:val="28"/>
          <w:szCs w:val="28"/>
          <w:rtl/>
        </w:rPr>
        <w:t xml:space="preserve">نعم </w:t>
      </w:r>
      <w:r w:rsidR="00707018">
        <w:rPr>
          <w:rFonts w:hint="cs"/>
          <w:sz w:val="28"/>
          <w:szCs w:val="28"/>
          <w:rtl/>
        </w:rPr>
        <w:t xml:space="preserve"> (   )</w:t>
      </w:r>
    </w:p>
    <w:p w:rsidR="008B56D2" w:rsidRPr="00707018" w:rsidRDefault="008B56D2" w:rsidP="000079F5">
      <w:pPr>
        <w:pStyle w:val="a3"/>
        <w:numPr>
          <w:ilvl w:val="0"/>
          <w:numId w:val="8"/>
        </w:numPr>
        <w:spacing w:after="0" w:line="240" w:lineRule="auto"/>
        <w:rPr>
          <w:sz w:val="28"/>
          <w:szCs w:val="28"/>
          <w:rtl/>
        </w:rPr>
      </w:pPr>
      <w:r>
        <w:rPr>
          <w:rFonts w:hint="cs"/>
          <w:sz w:val="28"/>
          <w:szCs w:val="28"/>
          <w:rtl/>
        </w:rPr>
        <w:t xml:space="preserve">لا </w:t>
      </w:r>
      <w:r w:rsidR="005941BC">
        <w:rPr>
          <w:rFonts w:hint="cs"/>
          <w:sz w:val="28"/>
          <w:szCs w:val="28"/>
          <w:rtl/>
        </w:rPr>
        <w:t xml:space="preserve">  </w:t>
      </w:r>
      <w:r w:rsidR="00707018">
        <w:rPr>
          <w:rFonts w:hint="cs"/>
          <w:sz w:val="28"/>
          <w:szCs w:val="28"/>
          <w:rtl/>
        </w:rPr>
        <w:t xml:space="preserve"> (   )</w:t>
      </w:r>
    </w:p>
    <w:p w:rsidR="008B56D2" w:rsidRPr="005C1563" w:rsidRDefault="00B22C6A" w:rsidP="000079F5">
      <w:pPr>
        <w:pStyle w:val="a3"/>
        <w:numPr>
          <w:ilvl w:val="0"/>
          <w:numId w:val="7"/>
        </w:numPr>
        <w:spacing w:after="0" w:line="240" w:lineRule="auto"/>
        <w:rPr>
          <w:b/>
          <w:bCs/>
          <w:sz w:val="28"/>
          <w:szCs w:val="28"/>
          <w:rtl/>
        </w:rPr>
      </w:pPr>
      <w:r w:rsidRPr="005C1563">
        <w:rPr>
          <w:rFonts w:hint="cs"/>
          <w:b/>
          <w:bCs/>
          <w:sz w:val="28"/>
          <w:szCs w:val="28"/>
          <w:rtl/>
        </w:rPr>
        <w:t xml:space="preserve">هل يلعب الملل من المنهج الدراسي دورا في </w:t>
      </w:r>
      <w:r w:rsidR="00FD7BC4" w:rsidRPr="005C1563">
        <w:rPr>
          <w:rFonts w:hint="cs"/>
          <w:b/>
          <w:bCs/>
          <w:sz w:val="28"/>
          <w:szCs w:val="28"/>
          <w:rtl/>
        </w:rPr>
        <w:t>الغياب؟</w:t>
      </w:r>
    </w:p>
    <w:p w:rsidR="00B22C6A" w:rsidRPr="00707018" w:rsidRDefault="00707018" w:rsidP="000079F5">
      <w:pPr>
        <w:pStyle w:val="a3"/>
        <w:numPr>
          <w:ilvl w:val="0"/>
          <w:numId w:val="8"/>
        </w:numPr>
        <w:spacing w:after="0" w:line="240" w:lineRule="auto"/>
        <w:rPr>
          <w:sz w:val="28"/>
          <w:szCs w:val="28"/>
          <w:rtl/>
        </w:rPr>
      </w:pPr>
      <w:r>
        <w:rPr>
          <w:rFonts w:hint="cs"/>
          <w:sz w:val="28"/>
          <w:szCs w:val="28"/>
          <w:rtl/>
        </w:rPr>
        <w:t>نعم  (   )</w:t>
      </w:r>
    </w:p>
    <w:p w:rsidR="00B22C6A" w:rsidRPr="006C4169" w:rsidRDefault="00B22C6A" w:rsidP="006C4169">
      <w:pPr>
        <w:pStyle w:val="a3"/>
        <w:numPr>
          <w:ilvl w:val="0"/>
          <w:numId w:val="8"/>
        </w:numPr>
        <w:spacing w:after="0" w:line="240" w:lineRule="auto"/>
        <w:rPr>
          <w:sz w:val="28"/>
          <w:szCs w:val="28"/>
          <w:rtl/>
        </w:rPr>
      </w:pPr>
      <w:r>
        <w:rPr>
          <w:rFonts w:hint="cs"/>
          <w:sz w:val="28"/>
          <w:szCs w:val="28"/>
          <w:rtl/>
        </w:rPr>
        <w:t xml:space="preserve">لا </w:t>
      </w:r>
      <w:r w:rsidR="00707018">
        <w:rPr>
          <w:rFonts w:hint="cs"/>
          <w:sz w:val="28"/>
          <w:szCs w:val="28"/>
          <w:rtl/>
        </w:rPr>
        <w:t xml:space="preserve"> </w:t>
      </w:r>
      <w:r w:rsidR="005941BC">
        <w:rPr>
          <w:rFonts w:hint="cs"/>
          <w:sz w:val="28"/>
          <w:szCs w:val="28"/>
          <w:rtl/>
        </w:rPr>
        <w:t xml:space="preserve"> </w:t>
      </w:r>
      <w:r w:rsidR="00707018">
        <w:rPr>
          <w:rFonts w:hint="cs"/>
          <w:sz w:val="28"/>
          <w:szCs w:val="28"/>
          <w:rtl/>
        </w:rPr>
        <w:t>(   )</w:t>
      </w:r>
    </w:p>
    <w:p w:rsidR="00B22C6A" w:rsidRPr="005C1563" w:rsidRDefault="00B22C6A" w:rsidP="000079F5">
      <w:pPr>
        <w:pStyle w:val="a3"/>
        <w:numPr>
          <w:ilvl w:val="0"/>
          <w:numId w:val="7"/>
        </w:numPr>
        <w:spacing w:after="0" w:line="240" w:lineRule="auto"/>
        <w:rPr>
          <w:b/>
          <w:bCs/>
          <w:sz w:val="28"/>
          <w:szCs w:val="28"/>
          <w:rtl/>
        </w:rPr>
      </w:pPr>
      <w:r w:rsidRPr="005C1563">
        <w:rPr>
          <w:rFonts w:hint="cs"/>
          <w:b/>
          <w:bCs/>
          <w:sz w:val="28"/>
          <w:szCs w:val="28"/>
          <w:rtl/>
        </w:rPr>
        <w:t xml:space="preserve">هل يلعب السهر دورا في </w:t>
      </w:r>
      <w:r w:rsidR="00FD7BC4" w:rsidRPr="005C1563">
        <w:rPr>
          <w:rFonts w:hint="cs"/>
          <w:b/>
          <w:bCs/>
          <w:sz w:val="28"/>
          <w:szCs w:val="28"/>
          <w:rtl/>
        </w:rPr>
        <w:t>الغياب؟</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 xml:space="preserve">نعم </w:t>
      </w:r>
      <w:r w:rsidR="00707018">
        <w:rPr>
          <w:rFonts w:hint="cs"/>
          <w:sz w:val="28"/>
          <w:szCs w:val="28"/>
          <w:rtl/>
        </w:rPr>
        <w:t xml:space="preserve"> (   )</w:t>
      </w:r>
    </w:p>
    <w:p w:rsidR="005941BC" w:rsidRPr="005941BC" w:rsidRDefault="00B22C6A" w:rsidP="005941BC">
      <w:pPr>
        <w:pStyle w:val="a3"/>
        <w:numPr>
          <w:ilvl w:val="0"/>
          <w:numId w:val="8"/>
        </w:numPr>
        <w:spacing w:after="0" w:line="240" w:lineRule="auto"/>
        <w:rPr>
          <w:sz w:val="28"/>
          <w:szCs w:val="28"/>
        </w:rPr>
      </w:pPr>
      <w:r>
        <w:rPr>
          <w:rFonts w:hint="cs"/>
          <w:sz w:val="28"/>
          <w:szCs w:val="28"/>
          <w:rtl/>
        </w:rPr>
        <w:t>لا</w:t>
      </w:r>
      <w:r w:rsidR="005941BC">
        <w:rPr>
          <w:rFonts w:hint="cs"/>
          <w:sz w:val="28"/>
          <w:szCs w:val="28"/>
          <w:rtl/>
        </w:rPr>
        <w:t xml:space="preserve">   </w:t>
      </w:r>
      <w:r w:rsidR="00707018">
        <w:rPr>
          <w:rFonts w:hint="cs"/>
          <w:sz w:val="28"/>
          <w:szCs w:val="28"/>
          <w:rtl/>
        </w:rPr>
        <w:t xml:space="preserve"> (   )</w:t>
      </w:r>
    </w:p>
    <w:p w:rsidR="00B22C6A" w:rsidRPr="005C1563" w:rsidRDefault="00B22C6A" w:rsidP="000079F5">
      <w:pPr>
        <w:pStyle w:val="a3"/>
        <w:numPr>
          <w:ilvl w:val="0"/>
          <w:numId w:val="7"/>
        </w:numPr>
        <w:spacing w:after="0" w:line="240" w:lineRule="auto"/>
        <w:rPr>
          <w:b/>
          <w:bCs/>
          <w:sz w:val="28"/>
          <w:szCs w:val="28"/>
          <w:rtl/>
        </w:rPr>
      </w:pPr>
      <w:r w:rsidRPr="005C1563">
        <w:rPr>
          <w:rFonts w:hint="cs"/>
          <w:b/>
          <w:bCs/>
          <w:sz w:val="28"/>
          <w:szCs w:val="28"/>
          <w:rtl/>
        </w:rPr>
        <w:t xml:space="preserve">هل تؤثر معاملة المعلمة للطالبة في ظاهرة </w:t>
      </w:r>
      <w:r w:rsidR="00FD7BC4" w:rsidRPr="005C1563">
        <w:rPr>
          <w:rFonts w:hint="cs"/>
          <w:b/>
          <w:bCs/>
          <w:sz w:val="28"/>
          <w:szCs w:val="28"/>
          <w:rtl/>
        </w:rPr>
        <w:t>الغياب؟</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 xml:space="preserve">نعم </w:t>
      </w:r>
      <w:r w:rsidR="00707018">
        <w:rPr>
          <w:rFonts w:hint="cs"/>
          <w:sz w:val="28"/>
          <w:szCs w:val="28"/>
          <w:rtl/>
        </w:rPr>
        <w:t xml:space="preserve"> (   )</w:t>
      </w:r>
    </w:p>
    <w:p w:rsidR="00EF11EF" w:rsidRPr="00707018" w:rsidRDefault="00B22C6A" w:rsidP="000079F5">
      <w:pPr>
        <w:pStyle w:val="a3"/>
        <w:numPr>
          <w:ilvl w:val="0"/>
          <w:numId w:val="8"/>
        </w:numPr>
        <w:spacing w:after="0" w:line="240" w:lineRule="auto"/>
        <w:rPr>
          <w:sz w:val="28"/>
          <w:szCs w:val="28"/>
          <w:rtl/>
        </w:rPr>
      </w:pPr>
      <w:r>
        <w:rPr>
          <w:rFonts w:hint="cs"/>
          <w:sz w:val="28"/>
          <w:szCs w:val="28"/>
          <w:rtl/>
        </w:rPr>
        <w:t xml:space="preserve">لا </w:t>
      </w:r>
      <w:r w:rsidR="005941BC">
        <w:rPr>
          <w:rFonts w:hint="cs"/>
          <w:sz w:val="28"/>
          <w:szCs w:val="28"/>
          <w:rtl/>
        </w:rPr>
        <w:t xml:space="preserve">  </w:t>
      </w:r>
      <w:r w:rsidR="00707018">
        <w:rPr>
          <w:rFonts w:hint="cs"/>
          <w:sz w:val="28"/>
          <w:szCs w:val="28"/>
          <w:rtl/>
        </w:rPr>
        <w:t xml:space="preserve"> (   )</w:t>
      </w:r>
    </w:p>
    <w:p w:rsidR="00B22C6A" w:rsidRPr="005C1563" w:rsidRDefault="00B22C6A" w:rsidP="000079F5">
      <w:pPr>
        <w:pStyle w:val="a3"/>
        <w:numPr>
          <w:ilvl w:val="0"/>
          <w:numId w:val="7"/>
        </w:numPr>
        <w:spacing w:after="0" w:line="240" w:lineRule="auto"/>
        <w:ind w:left="848" w:hanging="502"/>
        <w:rPr>
          <w:b/>
          <w:bCs/>
          <w:sz w:val="28"/>
          <w:szCs w:val="28"/>
          <w:rtl/>
        </w:rPr>
      </w:pPr>
      <w:r w:rsidRPr="005C1563">
        <w:rPr>
          <w:rFonts w:hint="cs"/>
          <w:b/>
          <w:bCs/>
          <w:sz w:val="28"/>
          <w:szCs w:val="28"/>
          <w:rtl/>
        </w:rPr>
        <w:t xml:space="preserve">هل تعتقدين </w:t>
      </w:r>
      <w:r w:rsidR="00C36AA3" w:rsidRPr="005C1563">
        <w:rPr>
          <w:rFonts w:hint="cs"/>
          <w:b/>
          <w:bCs/>
          <w:sz w:val="28"/>
          <w:szCs w:val="28"/>
          <w:rtl/>
        </w:rPr>
        <w:t>أن</w:t>
      </w:r>
      <w:r w:rsidRPr="005C1563">
        <w:rPr>
          <w:rFonts w:hint="cs"/>
          <w:b/>
          <w:bCs/>
          <w:sz w:val="28"/>
          <w:szCs w:val="28"/>
          <w:rtl/>
        </w:rPr>
        <w:t xml:space="preserve"> سوء الحالة الصحية يلعب دورا أساسيا في </w:t>
      </w:r>
      <w:r w:rsidR="00FD7BC4" w:rsidRPr="005C1563">
        <w:rPr>
          <w:rFonts w:hint="cs"/>
          <w:b/>
          <w:bCs/>
          <w:sz w:val="28"/>
          <w:szCs w:val="28"/>
          <w:rtl/>
        </w:rPr>
        <w:t>الغياب؟</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نعم</w:t>
      </w:r>
      <w:r w:rsidR="00707018">
        <w:rPr>
          <w:rFonts w:hint="cs"/>
          <w:sz w:val="28"/>
          <w:szCs w:val="28"/>
          <w:rtl/>
        </w:rPr>
        <w:t xml:space="preserve"> (   )</w:t>
      </w:r>
    </w:p>
    <w:p w:rsidR="00707018" w:rsidRDefault="00B22C6A" w:rsidP="000079F5">
      <w:pPr>
        <w:pStyle w:val="a3"/>
        <w:numPr>
          <w:ilvl w:val="0"/>
          <w:numId w:val="8"/>
        </w:numPr>
        <w:spacing w:after="0" w:line="240" w:lineRule="auto"/>
        <w:rPr>
          <w:sz w:val="28"/>
          <w:szCs w:val="28"/>
        </w:rPr>
      </w:pPr>
      <w:r>
        <w:rPr>
          <w:rFonts w:hint="cs"/>
          <w:sz w:val="28"/>
          <w:szCs w:val="28"/>
          <w:rtl/>
        </w:rPr>
        <w:t xml:space="preserve">لا </w:t>
      </w:r>
      <w:r w:rsidR="005941BC">
        <w:rPr>
          <w:rFonts w:hint="cs"/>
          <w:sz w:val="28"/>
          <w:szCs w:val="28"/>
          <w:rtl/>
        </w:rPr>
        <w:t xml:space="preserve"> </w:t>
      </w:r>
      <w:r w:rsidR="00707018">
        <w:rPr>
          <w:rFonts w:hint="cs"/>
          <w:sz w:val="28"/>
          <w:szCs w:val="28"/>
          <w:rtl/>
        </w:rPr>
        <w:t xml:space="preserve"> (   )</w:t>
      </w:r>
    </w:p>
    <w:p w:rsidR="005941BC" w:rsidRDefault="005941BC" w:rsidP="005941BC">
      <w:pPr>
        <w:spacing w:after="0" w:line="240" w:lineRule="auto"/>
        <w:rPr>
          <w:sz w:val="28"/>
          <w:szCs w:val="28"/>
          <w:rtl/>
        </w:rPr>
      </w:pPr>
    </w:p>
    <w:p w:rsidR="005941BC" w:rsidRDefault="005941BC" w:rsidP="005941BC">
      <w:pPr>
        <w:spacing w:after="0" w:line="240" w:lineRule="auto"/>
        <w:rPr>
          <w:sz w:val="28"/>
          <w:szCs w:val="28"/>
          <w:rtl/>
        </w:rPr>
      </w:pPr>
    </w:p>
    <w:p w:rsidR="005941BC" w:rsidRPr="005941BC" w:rsidRDefault="005941BC" w:rsidP="005941BC">
      <w:pPr>
        <w:spacing w:after="0" w:line="240" w:lineRule="auto"/>
        <w:rPr>
          <w:sz w:val="28"/>
          <w:szCs w:val="28"/>
          <w:rtl/>
        </w:rPr>
      </w:pPr>
    </w:p>
    <w:p w:rsidR="00B22C6A" w:rsidRPr="005C1563" w:rsidRDefault="00B22C6A" w:rsidP="000079F5">
      <w:pPr>
        <w:pStyle w:val="a3"/>
        <w:numPr>
          <w:ilvl w:val="0"/>
          <w:numId w:val="7"/>
        </w:numPr>
        <w:spacing w:after="0" w:line="240" w:lineRule="auto"/>
        <w:ind w:left="706" w:hanging="501"/>
        <w:rPr>
          <w:b/>
          <w:bCs/>
          <w:sz w:val="28"/>
          <w:szCs w:val="28"/>
          <w:rtl/>
        </w:rPr>
      </w:pPr>
      <w:r w:rsidRPr="005C1563">
        <w:rPr>
          <w:rFonts w:hint="cs"/>
          <w:b/>
          <w:bCs/>
          <w:sz w:val="28"/>
          <w:szCs w:val="28"/>
          <w:rtl/>
        </w:rPr>
        <w:lastRenderedPageBreak/>
        <w:t xml:space="preserve">هل تلعب وجهات نظر </w:t>
      </w:r>
      <w:r w:rsidR="00C36AA3" w:rsidRPr="005C1563">
        <w:rPr>
          <w:rFonts w:hint="cs"/>
          <w:b/>
          <w:bCs/>
          <w:sz w:val="28"/>
          <w:szCs w:val="28"/>
          <w:rtl/>
        </w:rPr>
        <w:t>الأهل</w:t>
      </w:r>
      <w:r w:rsidRPr="005C1563">
        <w:rPr>
          <w:rFonts w:hint="cs"/>
          <w:b/>
          <w:bCs/>
          <w:sz w:val="28"/>
          <w:szCs w:val="28"/>
          <w:rtl/>
        </w:rPr>
        <w:t xml:space="preserve"> في زيادة مستوى الغياب بين طالبات؟ </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 xml:space="preserve">نعم </w:t>
      </w:r>
      <w:r w:rsidR="00707018">
        <w:rPr>
          <w:rFonts w:hint="cs"/>
          <w:sz w:val="28"/>
          <w:szCs w:val="28"/>
          <w:rtl/>
        </w:rPr>
        <w:t xml:space="preserve"> (   )</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 xml:space="preserve">لا </w:t>
      </w:r>
      <w:r w:rsidR="005941BC">
        <w:rPr>
          <w:rFonts w:hint="cs"/>
          <w:sz w:val="28"/>
          <w:szCs w:val="28"/>
          <w:rtl/>
        </w:rPr>
        <w:t xml:space="preserve">  </w:t>
      </w:r>
      <w:r w:rsidR="00707018">
        <w:rPr>
          <w:rFonts w:hint="cs"/>
          <w:sz w:val="28"/>
          <w:szCs w:val="28"/>
          <w:rtl/>
        </w:rPr>
        <w:t xml:space="preserve"> (   )</w:t>
      </w:r>
    </w:p>
    <w:p w:rsidR="00B22C6A" w:rsidRPr="005C1563" w:rsidRDefault="00C36AA3" w:rsidP="00E45073">
      <w:pPr>
        <w:pStyle w:val="a3"/>
        <w:numPr>
          <w:ilvl w:val="0"/>
          <w:numId w:val="7"/>
        </w:numPr>
        <w:spacing w:after="0" w:line="240" w:lineRule="auto"/>
        <w:ind w:left="706" w:hanging="501"/>
        <w:rPr>
          <w:b/>
          <w:bCs/>
          <w:sz w:val="28"/>
          <w:szCs w:val="28"/>
          <w:rtl/>
        </w:rPr>
      </w:pPr>
      <w:r w:rsidRPr="005C1563">
        <w:rPr>
          <w:rFonts w:hint="cs"/>
          <w:b/>
          <w:bCs/>
          <w:sz w:val="28"/>
          <w:szCs w:val="28"/>
          <w:rtl/>
        </w:rPr>
        <w:t>أ</w:t>
      </w:r>
      <w:r w:rsidR="00E45073">
        <w:rPr>
          <w:rFonts w:hint="cs"/>
          <w:b/>
          <w:bCs/>
          <w:sz w:val="28"/>
          <w:szCs w:val="28"/>
          <w:rtl/>
        </w:rPr>
        <w:t xml:space="preserve">هل </w:t>
      </w:r>
      <w:r w:rsidR="00B22C6A" w:rsidRPr="005C1563">
        <w:rPr>
          <w:rFonts w:hint="cs"/>
          <w:b/>
          <w:bCs/>
          <w:sz w:val="28"/>
          <w:szCs w:val="28"/>
          <w:rtl/>
        </w:rPr>
        <w:t>يكون لاستهتار الطالبة باليوم الدراسي سببا في ذلك؟</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 xml:space="preserve">نعم </w:t>
      </w:r>
      <w:r w:rsidR="00707018">
        <w:rPr>
          <w:rFonts w:hint="cs"/>
          <w:sz w:val="28"/>
          <w:szCs w:val="28"/>
          <w:rtl/>
        </w:rPr>
        <w:t xml:space="preserve"> (   )</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 xml:space="preserve">لا </w:t>
      </w:r>
      <w:r w:rsidR="005941BC">
        <w:rPr>
          <w:rFonts w:hint="cs"/>
          <w:sz w:val="28"/>
          <w:szCs w:val="28"/>
          <w:rtl/>
        </w:rPr>
        <w:t xml:space="preserve">  </w:t>
      </w:r>
      <w:r w:rsidR="00707018">
        <w:rPr>
          <w:rFonts w:hint="cs"/>
          <w:sz w:val="28"/>
          <w:szCs w:val="28"/>
          <w:rtl/>
        </w:rPr>
        <w:t xml:space="preserve"> (   )</w:t>
      </w:r>
    </w:p>
    <w:p w:rsidR="00B22C6A" w:rsidRPr="005C1563" w:rsidRDefault="00B22C6A" w:rsidP="000079F5">
      <w:pPr>
        <w:pStyle w:val="a3"/>
        <w:numPr>
          <w:ilvl w:val="0"/>
          <w:numId w:val="7"/>
        </w:numPr>
        <w:spacing w:after="0" w:line="240" w:lineRule="auto"/>
        <w:ind w:left="706" w:hanging="501"/>
        <w:rPr>
          <w:b/>
          <w:bCs/>
          <w:sz w:val="28"/>
          <w:szCs w:val="28"/>
          <w:rtl/>
        </w:rPr>
      </w:pPr>
      <w:r w:rsidRPr="005C1563">
        <w:rPr>
          <w:rFonts w:hint="cs"/>
          <w:b/>
          <w:bCs/>
          <w:sz w:val="28"/>
          <w:szCs w:val="28"/>
          <w:rtl/>
        </w:rPr>
        <w:t xml:space="preserve">هل تعتقدين </w:t>
      </w:r>
      <w:r w:rsidR="00C36AA3" w:rsidRPr="005C1563">
        <w:rPr>
          <w:rFonts w:hint="cs"/>
          <w:b/>
          <w:bCs/>
          <w:sz w:val="28"/>
          <w:szCs w:val="28"/>
          <w:rtl/>
        </w:rPr>
        <w:t>أن</w:t>
      </w:r>
      <w:r w:rsidRPr="005C1563">
        <w:rPr>
          <w:rFonts w:hint="cs"/>
          <w:b/>
          <w:bCs/>
          <w:sz w:val="28"/>
          <w:szCs w:val="28"/>
          <w:rtl/>
        </w:rPr>
        <w:t xml:space="preserve"> عدم توفر المواصلات يلعب دورا أساسيا في ظاهرة الغياب؟</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نعم</w:t>
      </w:r>
      <w:r w:rsidR="00707018">
        <w:rPr>
          <w:rFonts w:hint="cs"/>
          <w:sz w:val="28"/>
          <w:szCs w:val="28"/>
          <w:rtl/>
        </w:rPr>
        <w:t xml:space="preserve"> (   )</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لا</w:t>
      </w:r>
      <w:r w:rsidR="00707018">
        <w:rPr>
          <w:rFonts w:hint="cs"/>
          <w:sz w:val="28"/>
          <w:szCs w:val="28"/>
          <w:rtl/>
        </w:rPr>
        <w:t xml:space="preserve"> </w:t>
      </w:r>
      <w:r w:rsidR="005941BC">
        <w:rPr>
          <w:rFonts w:hint="cs"/>
          <w:sz w:val="28"/>
          <w:szCs w:val="28"/>
          <w:rtl/>
        </w:rPr>
        <w:t xml:space="preserve">  </w:t>
      </w:r>
      <w:r w:rsidR="00707018">
        <w:rPr>
          <w:rFonts w:hint="cs"/>
          <w:sz w:val="28"/>
          <w:szCs w:val="28"/>
          <w:rtl/>
        </w:rPr>
        <w:t>(   )</w:t>
      </w:r>
    </w:p>
    <w:p w:rsidR="00B22C6A" w:rsidRPr="005C1563" w:rsidRDefault="00B22C6A" w:rsidP="000079F5">
      <w:pPr>
        <w:pStyle w:val="a3"/>
        <w:numPr>
          <w:ilvl w:val="0"/>
          <w:numId w:val="7"/>
        </w:numPr>
        <w:spacing w:after="0" w:line="240" w:lineRule="auto"/>
        <w:ind w:left="706" w:hanging="501"/>
        <w:rPr>
          <w:b/>
          <w:bCs/>
          <w:sz w:val="28"/>
          <w:szCs w:val="28"/>
          <w:rtl/>
        </w:rPr>
      </w:pPr>
      <w:r w:rsidRPr="005C1563">
        <w:rPr>
          <w:rFonts w:hint="cs"/>
          <w:b/>
          <w:bCs/>
          <w:sz w:val="28"/>
          <w:szCs w:val="28"/>
          <w:rtl/>
        </w:rPr>
        <w:t>هل تؤثر الحالة المادية في الغياب بمعنى عدم توفر بعض الخامات المطلوبة لمادة معينة؟</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نعم</w:t>
      </w:r>
      <w:r w:rsidR="00707018">
        <w:rPr>
          <w:rFonts w:hint="cs"/>
          <w:sz w:val="28"/>
          <w:szCs w:val="28"/>
          <w:rtl/>
        </w:rPr>
        <w:t xml:space="preserve"> (   )</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لا</w:t>
      </w:r>
      <w:r w:rsidR="005941BC">
        <w:rPr>
          <w:rFonts w:hint="cs"/>
          <w:sz w:val="28"/>
          <w:szCs w:val="28"/>
          <w:rtl/>
        </w:rPr>
        <w:t xml:space="preserve"> </w:t>
      </w:r>
      <w:r w:rsidR="00707018">
        <w:rPr>
          <w:rFonts w:hint="cs"/>
          <w:sz w:val="28"/>
          <w:szCs w:val="28"/>
          <w:rtl/>
        </w:rPr>
        <w:t xml:space="preserve"> (   )</w:t>
      </w:r>
    </w:p>
    <w:p w:rsidR="00B22C6A" w:rsidRPr="005C1563" w:rsidRDefault="00B22C6A" w:rsidP="000079F5">
      <w:pPr>
        <w:pStyle w:val="a3"/>
        <w:numPr>
          <w:ilvl w:val="0"/>
          <w:numId w:val="7"/>
        </w:numPr>
        <w:spacing w:after="0" w:line="240" w:lineRule="auto"/>
        <w:ind w:left="706" w:hanging="501"/>
        <w:rPr>
          <w:b/>
          <w:bCs/>
          <w:sz w:val="28"/>
          <w:szCs w:val="28"/>
          <w:rtl/>
        </w:rPr>
      </w:pPr>
      <w:r w:rsidRPr="005C1563">
        <w:rPr>
          <w:rFonts w:hint="cs"/>
          <w:b/>
          <w:bCs/>
          <w:sz w:val="28"/>
          <w:szCs w:val="28"/>
          <w:rtl/>
        </w:rPr>
        <w:t xml:space="preserve">هل تلعب الحالة النفسية للطالبة </w:t>
      </w:r>
      <w:r w:rsidR="00C36AA3">
        <w:rPr>
          <w:rFonts w:hint="cs"/>
          <w:b/>
          <w:bCs/>
          <w:sz w:val="28"/>
          <w:szCs w:val="28"/>
          <w:rtl/>
        </w:rPr>
        <w:t>دورا</w:t>
      </w:r>
      <w:r w:rsidR="00FD7BC4">
        <w:rPr>
          <w:rFonts w:hint="cs"/>
          <w:b/>
          <w:bCs/>
          <w:sz w:val="28"/>
          <w:szCs w:val="28"/>
          <w:rtl/>
        </w:rPr>
        <w:t xml:space="preserve"> </w:t>
      </w:r>
      <w:r w:rsidRPr="005C1563">
        <w:rPr>
          <w:rFonts w:hint="cs"/>
          <w:b/>
          <w:bCs/>
          <w:sz w:val="28"/>
          <w:szCs w:val="28"/>
          <w:rtl/>
        </w:rPr>
        <w:t xml:space="preserve">في ظاهر </w:t>
      </w:r>
      <w:r w:rsidR="00FD7BC4" w:rsidRPr="005C1563">
        <w:rPr>
          <w:rFonts w:hint="cs"/>
          <w:b/>
          <w:bCs/>
          <w:sz w:val="28"/>
          <w:szCs w:val="28"/>
          <w:rtl/>
        </w:rPr>
        <w:t>الغياب؟</w:t>
      </w:r>
    </w:p>
    <w:p w:rsidR="00B22C6A" w:rsidRPr="00707018" w:rsidRDefault="00B22C6A" w:rsidP="000079F5">
      <w:pPr>
        <w:pStyle w:val="a3"/>
        <w:numPr>
          <w:ilvl w:val="0"/>
          <w:numId w:val="8"/>
        </w:numPr>
        <w:spacing w:after="0" w:line="240" w:lineRule="auto"/>
        <w:rPr>
          <w:sz w:val="28"/>
          <w:szCs w:val="28"/>
          <w:rtl/>
        </w:rPr>
      </w:pPr>
      <w:r>
        <w:rPr>
          <w:rFonts w:hint="cs"/>
          <w:sz w:val="28"/>
          <w:szCs w:val="28"/>
          <w:rtl/>
        </w:rPr>
        <w:t>نعم</w:t>
      </w:r>
      <w:r w:rsidR="00707018">
        <w:rPr>
          <w:rFonts w:hint="cs"/>
          <w:sz w:val="28"/>
          <w:szCs w:val="28"/>
          <w:rtl/>
        </w:rPr>
        <w:t xml:space="preserve"> (   )</w:t>
      </w:r>
    </w:p>
    <w:p w:rsidR="005C1563" w:rsidRPr="00707018" w:rsidRDefault="005C1563" w:rsidP="000079F5">
      <w:pPr>
        <w:pStyle w:val="a3"/>
        <w:numPr>
          <w:ilvl w:val="0"/>
          <w:numId w:val="8"/>
        </w:numPr>
        <w:spacing w:after="0" w:line="240" w:lineRule="auto"/>
        <w:rPr>
          <w:sz w:val="28"/>
          <w:szCs w:val="28"/>
          <w:rtl/>
        </w:rPr>
      </w:pPr>
      <w:r>
        <w:rPr>
          <w:rFonts w:hint="cs"/>
          <w:sz w:val="28"/>
          <w:szCs w:val="28"/>
          <w:rtl/>
        </w:rPr>
        <w:t>لا</w:t>
      </w:r>
      <w:r w:rsidR="00707018">
        <w:rPr>
          <w:rFonts w:hint="cs"/>
          <w:sz w:val="28"/>
          <w:szCs w:val="28"/>
          <w:rtl/>
        </w:rPr>
        <w:t xml:space="preserve"> </w:t>
      </w:r>
      <w:r w:rsidR="005941BC">
        <w:rPr>
          <w:rFonts w:hint="cs"/>
          <w:sz w:val="28"/>
          <w:szCs w:val="28"/>
          <w:rtl/>
        </w:rPr>
        <w:t xml:space="preserve"> </w:t>
      </w:r>
      <w:r w:rsidR="00707018">
        <w:rPr>
          <w:rFonts w:hint="cs"/>
          <w:sz w:val="28"/>
          <w:szCs w:val="28"/>
          <w:rtl/>
        </w:rPr>
        <w:t>(   )</w:t>
      </w:r>
    </w:p>
    <w:p w:rsidR="00B22C6A" w:rsidRPr="005C1563" w:rsidRDefault="00A050CC" w:rsidP="000079F5">
      <w:pPr>
        <w:pStyle w:val="a3"/>
        <w:numPr>
          <w:ilvl w:val="0"/>
          <w:numId w:val="7"/>
        </w:numPr>
        <w:spacing w:after="0" w:line="240" w:lineRule="auto"/>
        <w:ind w:left="706" w:hanging="501"/>
        <w:rPr>
          <w:b/>
          <w:bCs/>
          <w:sz w:val="28"/>
          <w:szCs w:val="28"/>
          <w:rtl/>
        </w:rPr>
      </w:pPr>
      <w:r w:rsidRPr="005C1563">
        <w:rPr>
          <w:rFonts w:hint="cs"/>
          <w:b/>
          <w:bCs/>
          <w:sz w:val="28"/>
          <w:szCs w:val="28"/>
          <w:rtl/>
        </w:rPr>
        <w:t>هل توجد علاقة بين أنظمة المدرسة الصارمة وظاهرة الغياب ؟</w:t>
      </w:r>
    </w:p>
    <w:p w:rsidR="00A050CC" w:rsidRPr="00707018" w:rsidRDefault="00A050CC" w:rsidP="000079F5">
      <w:pPr>
        <w:pStyle w:val="a3"/>
        <w:numPr>
          <w:ilvl w:val="0"/>
          <w:numId w:val="8"/>
        </w:numPr>
        <w:spacing w:after="0" w:line="240" w:lineRule="auto"/>
        <w:rPr>
          <w:sz w:val="28"/>
          <w:szCs w:val="28"/>
          <w:rtl/>
        </w:rPr>
      </w:pPr>
      <w:r>
        <w:rPr>
          <w:rFonts w:hint="cs"/>
          <w:sz w:val="28"/>
          <w:szCs w:val="28"/>
          <w:rtl/>
        </w:rPr>
        <w:t>نعم</w:t>
      </w:r>
      <w:r w:rsidR="00707018">
        <w:rPr>
          <w:rFonts w:hint="cs"/>
          <w:sz w:val="28"/>
          <w:szCs w:val="28"/>
          <w:rtl/>
        </w:rPr>
        <w:t xml:space="preserve"> (   )</w:t>
      </w:r>
    </w:p>
    <w:p w:rsidR="00A050CC" w:rsidRPr="00707018" w:rsidRDefault="00A050CC" w:rsidP="000079F5">
      <w:pPr>
        <w:pStyle w:val="a3"/>
        <w:numPr>
          <w:ilvl w:val="0"/>
          <w:numId w:val="8"/>
        </w:numPr>
        <w:spacing w:after="0" w:line="240" w:lineRule="auto"/>
        <w:rPr>
          <w:sz w:val="28"/>
          <w:szCs w:val="28"/>
          <w:rtl/>
        </w:rPr>
      </w:pPr>
      <w:r>
        <w:rPr>
          <w:rFonts w:hint="cs"/>
          <w:sz w:val="28"/>
          <w:szCs w:val="28"/>
          <w:rtl/>
        </w:rPr>
        <w:t>لا</w:t>
      </w:r>
      <w:r w:rsidR="005941BC">
        <w:rPr>
          <w:rFonts w:hint="cs"/>
          <w:sz w:val="28"/>
          <w:szCs w:val="28"/>
          <w:rtl/>
        </w:rPr>
        <w:t xml:space="preserve"> </w:t>
      </w:r>
      <w:r>
        <w:rPr>
          <w:rFonts w:hint="cs"/>
          <w:sz w:val="28"/>
          <w:szCs w:val="28"/>
          <w:rtl/>
        </w:rPr>
        <w:t xml:space="preserve"> </w:t>
      </w:r>
      <w:r w:rsidR="00707018">
        <w:rPr>
          <w:rFonts w:hint="cs"/>
          <w:sz w:val="28"/>
          <w:szCs w:val="28"/>
          <w:rtl/>
        </w:rPr>
        <w:t xml:space="preserve"> (   )</w:t>
      </w:r>
      <w:bookmarkStart w:id="0" w:name="_GoBack"/>
      <w:bookmarkEnd w:id="0"/>
    </w:p>
    <w:p w:rsidR="00A050CC" w:rsidRDefault="005941BC" w:rsidP="000079F5">
      <w:pPr>
        <w:bidi w:val="0"/>
        <w:spacing w:after="0" w:line="240" w:lineRule="auto"/>
        <w:jc w:val="right"/>
        <w:rPr>
          <w:b/>
          <w:bCs/>
          <w:sz w:val="32"/>
          <w:szCs w:val="32"/>
        </w:rPr>
      </w:pPr>
      <w:r>
        <w:rPr>
          <w:rFonts w:hint="cs"/>
          <w:sz w:val="28"/>
          <w:szCs w:val="28"/>
          <w:rtl/>
        </w:rPr>
        <w:t xml:space="preserve">   </w:t>
      </w:r>
      <w:r w:rsidR="00A050CC" w:rsidRPr="00EF11EF">
        <w:rPr>
          <w:rFonts w:hint="cs"/>
          <w:b/>
          <w:bCs/>
          <w:sz w:val="32"/>
          <w:szCs w:val="32"/>
          <w:rtl/>
        </w:rPr>
        <w:t xml:space="preserve">ثانيا: </w:t>
      </w:r>
      <w:r w:rsidR="00C36AA3" w:rsidRPr="00EF11EF">
        <w:rPr>
          <w:rFonts w:hint="cs"/>
          <w:b/>
          <w:bCs/>
          <w:sz w:val="32"/>
          <w:szCs w:val="32"/>
          <w:rtl/>
        </w:rPr>
        <w:t>أجيبي</w:t>
      </w:r>
      <w:r w:rsidR="00A050CC" w:rsidRPr="00EF11EF">
        <w:rPr>
          <w:rFonts w:hint="cs"/>
          <w:b/>
          <w:bCs/>
          <w:sz w:val="32"/>
          <w:szCs w:val="32"/>
          <w:rtl/>
        </w:rPr>
        <w:t xml:space="preserve"> </w:t>
      </w:r>
      <w:r w:rsidR="00FD7BC4" w:rsidRPr="00EF11EF">
        <w:rPr>
          <w:rFonts w:hint="cs"/>
          <w:b/>
          <w:bCs/>
          <w:sz w:val="32"/>
          <w:szCs w:val="32"/>
          <w:rtl/>
        </w:rPr>
        <w:t>بإجابات</w:t>
      </w:r>
      <w:r w:rsidR="00A050CC" w:rsidRPr="00EF11EF">
        <w:rPr>
          <w:rFonts w:hint="cs"/>
          <w:b/>
          <w:bCs/>
          <w:sz w:val="32"/>
          <w:szCs w:val="32"/>
          <w:rtl/>
        </w:rPr>
        <w:t xml:space="preserve"> مختصرة </w:t>
      </w:r>
      <w:r>
        <w:rPr>
          <w:rFonts w:hint="cs"/>
          <w:b/>
          <w:bCs/>
          <w:sz w:val="32"/>
          <w:szCs w:val="32"/>
          <w:rtl/>
        </w:rPr>
        <w:t>:</w:t>
      </w:r>
    </w:p>
    <w:p w:rsidR="005941BC" w:rsidRPr="00EF11EF" w:rsidRDefault="005941BC" w:rsidP="005941BC">
      <w:pPr>
        <w:bidi w:val="0"/>
        <w:spacing w:after="0" w:line="240" w:lineRule="auto"/>
        <w:jc w:val="right"/>
        <w:rPr>
          <w:b/>
          <w:bCs/>
          <w:sz w:val="32"/>
          <w:szCs w:val="32"/>
          <w:rtl/>
        </w:rPr>
      </w:pPr>
    </w:p>
    <w:p w:rsidR="00A050CC" w:rsidRPr="00EF11EF" w:rsidRDefault="00A050CC" w:rsidP="000079F5">
      <w:pPr>
        <w:pStyle w:val="a3"/>
        <w:numPr>
          <w:ilvl w:val="0"/>
          <w:numId w:val="9"/>
        </w:numPr>
        <w:spacing w:after="0" w:line="240" w:lineRule="auto"/>
        <w:rPr>
          <w:b/>
          <w:bCs/>
          <w:sz w:val="28"/>
          <w:szCs w:val="28"/>
          <w:rtl/>
        </w:rPr>
      </w:pPr>
      <w:r w:rsidRPr="00EF11EF">
        <w:rPr>
          <w:rFonts w:hint="cs"/>
          <w:b/>
          <w:bCs/>
          <w:sz w:val="28"/>
          <w:szCs w:val="28"/>
          <w:rtl/>
        </w:rPr>
        <w:t xml:space="preserve">أي أيام </w:t>
      </w:r>
      <w:r w:rsidR="00FD7BC4" w:rsidRPr="00EF11EF">
        <w:rPr>
          <w:rFonts w:hint="cs"/>
          <w:b/>
          <w:bCs/>
          <w:sz w:val="28"/>
          <w:szCs w:val="28"/>
          <w:rtl/>
        </w:rPr>
        <w:t>الأسبوع</w:t>
      </w:r>
      <w:r w:rsidRPr="00EF11EF">
        <w:rPr>
          <w:rFonts w:hint="cs"/>
          <w:b/>
          <w:bCs/>
          <w:sz w:val="28"/>
          <w:szCs w:val="28"/>
          <w:rtl/>
        </w:rPr>
        <w:t xml:space="preserve"> يكثر بها </w:t>
      </w:r>
      <w:r w:rsidR="00FD7BC4" w:rsidRPr="00EF11EF">
        <w:rPr>
          <w:rFonts w:hint="cs"/>
          <w:b/>
          <w:bCs/>
          <w:sz w:val="28"/>
          <w:szCs w:val="28"/>
          <w:rtl/>
        </w:rPr>
        <w:t>الغياب؟</w:t>
      </w:r>
    </w:p>
    <w:p w:rsidR="00A050CC" w:rsidRDefault="00A050CC" w:rsidP="000079F5">
      <w:pPr>
        <w:bidi w:val="0"/>
        <w:spacing w:after="0" w:line="240" w:lineRule="auto"/>
        <w:jc w:val="right"/>
        <w:rPr>
          <w:sz w:val="28"/>
          <w:szCs w:val="28"/>
        </w:rPr>
      </w:pPr>
      <w:r>
        <w:rPr>
          <w:rFonts w:hint="cs"/>
          <w:sz w:val="28"/>
          <w:szCs w:val="28"/>
          <w:rtl/>
        </w:rPr>
        <w:t>........................................................................................................</w:t>
      </w:r>
    </w:p>
    <w:p w:rsidR="00A050CC" w:rsidRPr="00EF11EF" w:rsidRDefault="00A050CC" w:rsidP="000079F5">
      <w:pPr>
        <w:pStyle w:val="a3"/>
        <w:numPr>
          <w:ilvl w:val="0"/>
          <w:numId w:val="9"/>
        </w:numPr>
        <w:spacing w:after="0" w:line="240" w:lineRule="auto"/>
        <w:rPr>
          <w:b/>
          <w:bCs/>
          <w:sz w:val="28"/>
          <w:szCs w:val="28"/>
          <w:rtl/>
        </w:rPr>
      </w:pPr>
      <w:r w:rsidRPr="00EF11EF">
        <w:rPr>
          <w:rFonts w:hint="cs"/>
          <w:b/>
          <w:bCs/>
          <w:sz w:val="28"/>
          <w:szCs w:val="28"/>
          <w:rtl/>
        </w:rPr>
        <w:t xml:space="preserve">في أي المراحل الدراسية يكثر </w:t>
      </w:r>
      <w:r w:rsidR="00FD7BC4" w:rsidRPr="00EF11EF">
        <w:rPr>
          <w:rFonts w:hint="cs"/>
          <w:b/>
          <w:bCs/>
          <w:sz w:val="28"/>
          <w:szCs w:val="28"/>
          <w:rtl/>
        </w:rPr>
        <w:t>الغياب؟</w:t>
      </w:r>
    </w:p>
    <w:p w:rsidR="00A050CC" w:rsidRDefault="00A050CC" w:rsidP="000079F5">
      <w:pPr>
        <w:bidi w:val="0"/>
        <w:spacing w:after="0" w:line="240" w:lineRule="auto"/>
        <w:jc w:val="right"/>
        <w:rPr>
          <w:sz w:val="28"/>
          <w:szCs w:val="28"/>
        </w:rPr>
      </w:pPr>
      <w:r>
        <w:rPr>
          <w:rFonts w:hint="cs"/>
          <w:sz w:val="28"/>
          <w:szCs w:val="28"/>
          <w:rtl/>
        </w:rPr>
        <w:t>.........................................................................................................</w:t>
      </w:r>
    </w:p>
    <w:p w:rsidR="00A050CC" w:rsidRPr="00EF11EF" w:rsidRDefault="00A050CC" w:rsidP="000079F5">
      <w:pPr>
        <w:pStyle w:val="a3"/>
        <w:numPr>
          <w:ilvl w:val="0"/>
          <w:numId w:val="9"/>
        </w:numPr>
        <w:spacing w:after="0" w:line="240" w:lineRule="auto"/>
        <w:rPr>
          <w:b/>
          <w:bCs/>
          <w:sz w:val="28"/>
          <w:szCs w:val="28"/>
          <w:rtl/>
        </w:rPr>
      </w:pPr>
      <w:r w:rsidRPr="00EF11EF">
        <w:rPr>
          <w:rFonts w:hint="cs"/>
          <w:b/>
          <w:bCs/>
          <w:sz w:val="28"/>
          <w:szCs w:val="28"/>
          <w:rtl/>
        </w:rPr>
        <w:t xml:space="preserve">هل يكثر الغياب في </w:t>
      </w:r>
      <w:r w:rsidR="00C36AA3" w:rsidRPr="00EF11EF">
        <w:rPr>
          <w:rFonts w:hint="cs"/>
          <w:b/>
          <w:bCs/>
          <w:sz w:val="28"/>
          <w:szCs w:val="28"/>
          <w:rtl/>
        </w:rPr>
        <w:t>أول</w:t>
      </w:r>
      <w:r w:rsidRPr="00EF11EF">
        <w:rPr>
          <w:rFonts w:hint="cs"/>
          <w:b/>
          <w:bCs/>
          <w:sz w:val="28"/>
          <w:szCs w:val="28"/>
          <w:rtl/>
        </w:rPr>
        <w:t xml:space="preserve"> العام الدراسي </w:t>
      </w:r>
      <w:r w:rsidR="00C36AA3" w:rsidRPr="00EF11EF">
        <w:rPr>
          <w:rFonts w:hint="cs"/>
          <w:b/>
          <w:bCs/>
          <w:sz w:val="28"/>
          <w:szCs w:val="28"/>
          <w:rtl/>
        </w:rPr>
        <w:t>أو</w:t>
      </w:r>
      <w:r w:rsidRPr="00EF11EF">
        <w:rPr>
          <w:rFonts w:hint="cs"/>
          <w:b/>
          <w:bCs/>
          <w:sz w:val="28"/>
          <w:szCs w:val="28"/>
          <w:rtl/>
        </w:rPr>
        <w:t xml:space="preserve"> في </w:t>
      </w:r>
      <w:r w:rsidR="00C36AA3" w:rsidRPr="00EF11EF">
        <w:rPr>
          <w:rFonts w:hint="cs"/>
          <w:b/>
          <w:bCs/>
          <w:sz w:val="28"/>
          <w:szCs w:val="28"/>
          <w:rtl/>
        </w:rPr>
        <w:t>آخرة</w:t>
      </w:r>
      <w:r w:rsidRPr="00EF11EF">
        <w:rPr>
          <w:rFonts w:hint="cs"/>
          <w:b/>
          <w:bCs/>
          <w:sz w:val="28"/>
          <w:szCs w:val="28"/>
          <w:rtl/>
        </w:rPr>
        <w:t>؟</w:t>
      </w:r>
    </w:p>
    <w:p w:rsidR="00A050CC" w:rsidRDefault="00A050CC" w:rsidP="000079F5">
      <w:pPr>
        <w:bidi w:val="0"/>
        <w:spacing w:after="0" w:line="240" w:lineRule="auto"/>
        <w:jc w:val="right"/>
        <w:rPr>
          <w:sz w:val="28"/>
          <w:szCs w:val="28"/>
          <w:rtl/>
        </w:rPr>
      </w:pPr>
      <w:r>
        <w:rPr>
          <w:rFonts w:hint="cs"/>
          <w:sz w:val="28"/>
          <w:szCs w:val="28"/>
          <w:rtl/>
        </w:rPr>
        <w:t>..........................................................................................................</w:t>
      </w:r>
      <w:r w:rsidR="006C4169">
        <w:rPr>
          <w:rFonts w:hint="cs"/>
          <w:sz w:val="28"/>
          <w:szCs w:val="28"/>
          <w:rtl/>
        </w:rPr>
        <w:t xml:space="preserve"> </w:t>
      </w:r>
    </w:p>
    <w:p w:rsidR="006C4169" w:rsidRPr="006C4169" w:rsidRDefault="006C4169" w:rsidP="006C4169">
      <w:pPr>
        <w:bidi w:val="0"/>
        <w:spacing w:after="0" w:line="240" w:lineRule="auto"/>
        <w:jc w:val="right"/>
        <w:rPr>
          <w:b/>
          <w:bCs/>
          <w:sz w:val="28"/>
          <w:szCs w:val="28"/>
          <w:rtl/>
        </w:rPr>
      </w:pPr>
      <w:r w:rsidRPr="006C4169">
        <w:rPr>
          <w:rFonts w:hint="cs"/>
          <w:b/>
          <w:bCs/>
          <w:sz w:val="28"/>
          <w:szCs w:val="28"/>
          <w:rtl/>
        </w:rPr>
        <w:t xml:space="preserve">    4- هل يزداد الغياب في  </w:t>
      </w:r>
      <w:r w:rsidR="00C36AA3" w:rsidRPr="006C4169">
        <w:rPr>
          <w:rFonts w:hint="cs"/>
          <w:b/>
          <w:bCs/>
          <w:sz w:val="28"/>
          <w:szCs w:val="28"/>
          <w:rtl/>
        </w:rPr>
        <w:t>الأيام</w:t>
      </w:r>
      <w:r w:rsidRPr="006C4169">
        <w:rPr>
          <w:rFonts w:hint="cs"/>
          <w:b/>
          <w:bCs/>
          <w:sz w:val="28"/>
          <w:szCs w:val="28"/>
          <w:rtl/>
        </w:rPr>
        <w:t xml:space="preserve"> التي تسبق </w:t>
      </w:r>
      <w:r w:rsidR="00C36AA3" w:rsidRPr="006C4169">
        <w:rPr>
          <w:rFonts w:hint="cs"/>
          <w:b/>
          <w:bCs/>
          <w:sz w:val="28"/>
          <w:szCs w:val="28"/>
          <w:rtl/>
        </w:rPr>
        <w:t>الإجازات</w:t>
      </w:r>
      <w:r w:rsidRPr="006C4169">
        <w:rPr>
          <w:rFonts w:hint="cs"/>
          <w:b/>
          <w:bCs/>
          <w:sz w:val="28"/>
          <w:szCs w:val="28"/>
          <w:rtl/>
        </w:rPr>
        <w:t xml:space="preserve"> ؟</w:t>
      </w:r>
    </w:p>
    <w:p w:rsidR="006C4169" w:rsidRDefault="006C4169" w:rsidP="006C4169">
      <w:pPr>
        <w:bidi w:val="0"/>
        <w:spacing w:after="0" w:line="240" w:lineRule="auto"/>
        <w:jc w:val="right"/>
        <w:rPr>
          <w:sz w:val="28"/>
          <w:szCs w:val="28"/>
          <w:rtl/>
        </w:rPr>
      </w:pPr>
      <w:r>
        <w:rPr>
          <w:sz w:val="28"/>
          <w:szCs w:val="28"/>
        </w:rPr>
        <w:t>……………………………………………………………………………………………………………….</w:t>
      </w:r>
    </w:p>
    <w:p w:rsidR="006C4169" w:rsidRPr="006C4169" w:rsidRDefault="006C4169" w:rsidP="006C4169">
      <w:pPr>
        <w:bidi w:val="0"/>
        <w:spacing w:after="0" w:line="240" w:lineRule="auto"/>
        <w:ind w:firstLine="0"/>
        <w:rPr>
          <w:sz w:val="28"/>
          <w:szCs w:val="28"/>
        </w:rPr>
      </w:pPr>
    </w:p>
    <w:p w:rsidR="005941BC" w:rsidRPr="006B64CA" w:rsidRDefault="005941BC" w:rsidP="006B64CA">
      <w:pPr>
        <w:pStyle w:val="a3"/>
        <w:bidi w:val="0"/>
        <w:spacing w:after="0" w:line="240" w:lineRule="auto"/>
        <w:ind w:left="5889" w:firstLine="0"/>
        <w:rPr>
          <w:sz w:val="28"/>
          <w:szCs w:val="28"/>
          <w:rtl/>
        </w:rPr>
      </w:pPr>
    </w:p>
    <w:p w:rsidR="00EF41A0" w:rsidRPr="00EF41A0" w:rsidRDefault="00EF41A0" w:rsidP="00EF41A0">
      <w:pPr>
        <w:pStyle w:val="a3"/>
        <w:bidi w:val="0"/>
        <w:spacing w:after="0" w:line="240" w:lineRule="auto"/>
        <w:ind w:firstLine="0"/>
        <w:jc w:val="center"/>
        <w:rPr>
          <w:sz w:val="28"/>
          <w:szCs w:val="28"/>
          <w:rtl/>
        </w:rPr>
      </w:pPr>
    </w:p>
    <w:p w:rsidR="00A050CC" w:rsidRDefault="00A050CC" w:rsidP="000079F5">
      <w:pPr>
        <w:bidi w:val="0"/>
        <w:spacing w:after="0" w:line="240" w:lineRule="auto"/>
        <w:jc w:val="right"/>
        <w:rPr>
          <w:sz w:val="28"/>
          <w:szCs w:val="28"/>
          <w:rtl/>
        </w:rPr>
      </w:pPr>
    </w:p>
    <w:p w:rsidR="00A050CC" w:rsidRPr="00D07593" w:rsidRDefault="00A050CC" w:rsidP="005941BC">
      <w:pPr>
        <w:bidi w:val="0"/>
        <w:spacing w:after="0" w:line="240" w:lineRule="auto"/>
        <w:jc w:val="right"/>
        <w:rPr>
          <w:sz w:val="28"/>
          <w:szCs w:val="28"/>
        </w:rPr>
      </w:pPr>
    </w:p>
    <w:sectPr w:rsidR="00A050CC" w:rsidRPr="00D07593" w:rsidSect="00CA5A6E">
      <w:headerReference w:type="default" r:id="rId11"/>
      <w:pgSz w:w="11906" w:h="16838"/>
      <w:pgMar w:top="1560" w:right="1133" w:bottom="1418" w:left="1134" w:header="1304" w:footer="709" w:gutter="0"/>
      <w:pgBorders w:offsetFrom="page">
        <w:top w:val="double" w:sz="4" w:space="24" w:color="auto"/>
        <w:left w:val="double" w:sz="4" w:space="24" w:color="auto"/>
        <w:bottom w:val="double" w:sz="4" w:space="24" w:color="auto"/>
        <w:right w:val="double" w:sz="4" w:space="24" w:color="auto"/>
      </w:pgBorders>
      <w:pgNumType w:start="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E69" w:rsidRDefault="00683E69" w:rsidP="00707018">
      <w:pPr>
        <w:spacing w:after="0" w:line="240" w:lineRule="auto"/>
      </w:pPr>
      <w:r>
        <w:separator/>
      </w:r>
    </w:p>
  </w:endnote>
  <w:endnote w:type="continuationSeparator" w:id="1">
    <w:p w:rsidR="00683E69" w:rsidRDefault="00683E69" w:rsidP="00707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E69" w:rsidRDefault="00683E69" w:rsidP="00707018">
      <w:pPr>
        <w:spacing w:after="0" w:line="240" w:lineRule="auto"/>
      </w:pPr>
      <w:r>
        <w:separator/>
      </w:r>
    </w:p>
  </w:footnote>
  <w:footnote w:type="continuationSeparator" w:id="1">
    <w:p w:rsidR="00683E69" w:rsidRDefault="00683E69" w:rsidP="007070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9F5" w:rsidRDefault="000079F5" w:rsidP="000079F5">
    <w:pPr>
      <w:pStyle w:val="a6"/>
      <w:rPr>
        <w:rtl/>
      </w:rPr>
    </w:pPr>
    <w:r>
      <w:rPr>
        <w:rFonts w:hint="cs"/>
        <w:noProof/>
        <w:rtl/>
      </w:rPr>
      <w:drawing>
        <wp:anchor distT="0" distB="0" distL="114300" distR="114300" simplePos="0" relativeHeight="251661312" behindDoc="0" locked="0" layoutInCell="1" allowOverlap="1">
          <wp:simplePos x="0" y="0"/>
          <wp:positionH relativeFrom="column">
            <wp:posOffset>5005071</wp:posOffset>
          </wp:positionH>
          <wp:positionV relativeFrom="paragraph">
            <wp:posOffset>-380365</wp:posOffset>
          </wp:positionV>
          <wp:extent cx="1123950" cy="847725"/>
          <wp:effectExtent l="19050" t="0" r="0" b="0"/>
          <wp:wrapNone/>
          <wp:docPr id="1" name="صورة 7" descr="http://up.education-sa.com/uploads/edu1444823604981.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education-sa.com/uploads/edu1444823604981.jpg">
                    <a:hlinkClick r:id="rId1"/>
                  </pic:cNvPr>
                  <pic:cNvPicPr>
                    <a:picLocks noChangeAspect="1" noChangeArrowheads="1"/>
                  </pic:cNvPicPr>
                </pic:nvPicPr>
                <pic:blipFill>
                  <a:blip r:embed="rId2" cstate="print"/>
                  <a:srcRect/>
                  <a:stretch>
                    <a:fillRect/>
                  </a:stretch>
                </pic:blipFill>
                <pic:spPr bwMode="auto">
                  <a:xfrm>
                    <a:off x="0" y="0"/>
                    <a:ext cx="1123950" cy="847725"/>
                  </a:xfrm>
                  <a:prstGeom prst="rect">
                    <a:avLst/>
                  </a:prstGeom>
                  <a:noFill/>
                  <a:ln w="9525">
                    <a:noFill/>
                    <a:miter lim="800000"/>
                    <a:headEnd/>
                    <a:tailEnd/>
                  </a:ln>
                </pic:spPr>
              </pic:pic>
            </a:graphicData>
          </a:graphic>
        </wp:anchor>
      </w:drawing>
    </w:r>
    <w:r>
      <w:rPr>
        <w:rFonts w:hint="cs"/>
        <w:noProof/>
        <w:rtl/>
      </w:rPr>
      <w:drawing>
        <wp:anchor distT="0" distB="0" distL="114300" distR="114300" simplePos="0" relativeHeight="251659264" behindDoc="0" locked="0" layoutInCell="1" allowOverlap="1">
          <wp:simplePos x="0" y="0"/>
          <wp:positionH relativeFrom="column">
            <wp:posOffset>-538480</wp:posOffset>
          </wp:positionH>
          <wp:positionV relativeFrom="paragraph">
            <wp:posOffset>-380365</wp:posOffset>
          </wp:positionV>
          <wp:extent cx="1704975" cy="981075"/>
          <wp:effectExtent l="19050" t="0" r="9525" b="0"/>
          <wp:wrapNone/>
          <wp:docPr id="4"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srcRect/>
                  <a:stretch>
                    <a:fillRect/>
                  </a:stretch>
                </pic:blipFill>
                <pic:spPr bwMode="auto">
                  <a:xfrm>
                    <a:off x="0" y="0"/>
                    <a:ext cx="1704975" cy="981075"/>
                  </a:xfrm>
                  <a:prstGeom prst="rect">
                    <a:avLst/>
                  </a:prstGeom>
                  <a:noFill/>
                </pic:spPr>
              </pic:pic>
            </a:graphicData>
          </a:graphic>
        </wp:anchor>
      </w:drawing>
    </w:r>
  </w:p>
  <w:p w:rsidR="000079F5" w:rsidRDefault="000079F5" w:rsidP="000079F5">
    <w:pPr>
      <w:pStyle w:val="a6"/>
      <w:rPr>
        <w:rtl/>
      </w:rPr>
    </w:pPr>
  </w:p>
  <w:p w:rsidR="000079F5" w:rsidRDefault="000079F5" w:rsidP="000079F5">
    <w:pPr>
      <w:pStyle w:val="a6"/>
      <w:ind w:left="-284" w:firstLine="0"/>
    </w:pPr>
  </w:p>
  <w:p w:rsidR="000079F5" w:rsidRDefault="000079F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17E13"/>
    <w:multiLevelType w:val="hybridMultilevel"/>
    <w:tmpl w:val="5F1C4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5F19E3"/>
    <w:multiLevelType w:val="hybridMultilevel"/>
    <w:tmpl w:val="B09615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E5B0F3A"/>
    <w:multiLevelType w:val="hybridMultilevel"/>
    <w:tmpl w:val="7602C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2B041C"/>
    <w:multiLevelType w:val="hybridMultilevel"/>
    <w:tmpl w:val="868AB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6B0873"/>
    <w:multiLevelType w:val="hybridMultilevel"/>
    <w:tmpl w:val="A14EB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197DC5"/>
    <w:multiLevelType w:val="hybridMultilevel"/>
    <w:tmpl w:val="61242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F96E58"/>
    <w:multiLevelType w:val="hybridMultilevel"/>
    <w:tmpl w:val="B2B2CE86"/>
    <w:lvl w:ilvl="0" w:tplc="76F2A80E">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1606C6"/>
    <w:multiLevelType w:val="hybridMultilevel"/>
    <w:tmpl w:val="36560614"/>
    <w:lvl w:ilvl="0" w:tplc="EAB25A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42D020E"/>
    <w:multiLevelType w:val="hybridMultilevel"/>
    <w:tmpl w:val="2702C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F907AD"/>
    <w:multiLevelType w:val="hybridMultilevel"/>
    <w:tmpl w:val="470874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8A15B3"/>
    <w:multiLevelType w:val="hybridMultilevel"/>
    <w:tmpl w:val="76C26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852724"/>
    <w:multiLevelType w:val="hybridMultilevel"/>
    <w:tmpl w:val="4198D546"/>
    <w:lvl w:ilvl="0" w:tplc="2FDA3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F364614"/>
    <w:multiLevelType w:val="hybridMultilevel"/>
    <w:tmpl w:val="8514C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AA7762"/>
    <w:multiLevelType w:val="hybridMultilevel"/>
    <w:tmpl w:val="E0B8A9CC"/>
    <w:lvl w:ilvl="0" w:tplc="FE26A58E">
      <w:start w:val="5"/>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num w:numId="1">
    <w:abstractNumId w:val="0"/>
  </w:num>
  <w:num w:numId="2">
    <w:abstractNumId w:val="12"/>
  </w:num>
  <w:num w:numId="3">
    <w:abstractNumId w:val="10"/>
  </w:num>
  <w:num w:numId="4">
    <w:abstractNumId w:val="5"/>
  </w:num>
  <w:num w:numId="5">
    <w:abstractNumId w:val="2"/>
  </w:num>
  <w:num w:numId="6">
    <w:abstractNumId w:val="8"/>
  </w:num>
  <w:num w:numId="7">
    <w:abstractNumId w:val="9"/>
  </w:num>
  <w:num w:numId="8">
    <w:abstractNumId w:val="3"/>
  </w:num>
  <w:num w:numId="9">
    <w:abstractNumId w:val="4"/>
  </w:num>
  <w:num w:numId="10">
    <w:abstractNumId w:val="1"/>
  </w:num>
  <w:num w:numId="11">
    <w:abstractNumId w:val="11"/>
  </w:num>
  <w:num w:numId="12">
    <w:abstractNumId w:val="13"/>
  </w:num>
  <w:num w:numId="13">
    <w:abstractNumId w:val="6"/>
  </w:num>
  <w:num w:numId="14">
    <w:abstractNumId w:val="8"/>
    <w:lvlOverride w:ilvl="0">
      <w:lvl w:ilvl="0" w:tplc="0409000F">
        <w:start w:val="1"/>
        <w:numFmt w:val="decimal"/>
        <w:lvlText w:val="%1."/>
        <w:lvlJc w:val="left"/>
        <w:pPr>
          <w:ind w:left="720" w:hanging="72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8"/>
    <w:lvlOverride w:ilvl="0">
      <w:lvl w:ilvl="0" w:tplc="0409000F">
        <w:start w:val="1"/>
        <w:numFmt w:val="decimal"/>
        <w:lvlText w:val="%1."/>
        <w:lvlJc w:val="left"/>
        <w:pPr>
          <w:ind w:left="530" w:hanging="360"/>
        </w:pPr>
      </w:lvl>
    </w:lvlOverride>
    <w:lvlOverride w:ilvl="1">
      <w:lvl w:ilvl="1" w:tplc="04090019" w:tentative="1">
        <w:start w:val="1"/>
        <w:numFmt w:val="lowerLetter"/>
        <w:lvlText w:val="%2."/>
        <w:lvlJc w:val="left"/>
        <w:pPr>
          <w:ind w:left="1250" w:hanging="360"/>
        </w:pPr>
      </w:lvl>
    </w:lvlOverride>
    <w:lvlOverride w:ilvl="2">
      <w:lvl w:ilvl="2" w:tplc="0409001B" w:tentative="1">
        <w:start w:val="1"/>
        <w:numFmt w:val="lowerRoman"/>
        <w:lvlText w:val="%3."/>
        <w:lvlJc w:val="right"/>
        <w:pPr>
          <w:ind w:left="1970" w:hanging="180"/>
        </w:pPr>
      </w:lvl>
    </w:lvlOverride>
    <w:lvlOverride w:ilvl="3">
      <w:lvl w:ilvl="3" w:tplc="0409000F" w:tentative="1">
        <w:start w:val="1"/>
        <w:numFmt w:val="decimal"/>
        <w:lvlText w:val="%4."/>
        <w:lvlJc w:val="left"/>
        <w:pPr>
          <w:ind w:left="2690" w:hanging="360"/>
        </w:pPr>
      </w:lvl>
    </w:lvlOverride>
    <w:lvlOverride w:ilvl="4">
      <w:lvl w:ilvl="4" w:tplc="04090019" w:tentative="1">
        <w:start w:val="1"/>
        <w:numFmt w:val="lowerLetter"/>
        <w:lvlText w:val="%5."/>
        <w:lvlJc w:val="left"/>
        <w:pPr>
          <w:ind w:left="3410" w:hanging="360"/>
        </w:pPr>
      </w:lvl>
    </w:lvlOverride>
    <w:lvlOverride w:ilvl="5">
      <w:lvl w:ilvl="5" w:tplc="0409001B" w:tentative="1">
        <w:start w:val="1"/>
        <w:numFmt w:val="lowerRoman"/>
        <w:lvlText w:val="%6."/>
        <w:lvlJc w:val="right"/>
        <w:pPr>
          <w:ind w:left="4130" w:hanging="180"/>
        </w:pPr>
      </w:lvl>
    </w:lvlOverride>
    <w:lvlOverride w:ilvl="6">
      <w:lvl w:ilvl="6" w:tplc="0409000F" w:tentative="1">
        <w:start w:val="1"/>
        <w:numFmt w:val="decimal"/>
        <w:lvlText w:val="%7."/>
        <w:lvlJc w:val="left"/>
        <w:pPr>
          <w:ind w:left="4850" w:hanging="360"/>
        </w:pPr>
      </w:lvl>
    </w:lvlOverride>
    <w:lvlOverride w:ilvl="7">
      <w:lvl w:ilvl="7" w:tplc="04090019" w:tentative="1">
        <w:start w:val="1"/>
        <w:numFmt w:val="lowerLetter"/>
        <w:lvlText w:val="%8."/>
        <w:lvlJc w:val="left"/>
        <w:pPr>
          <w:ind w:left="5570" w:hanging="360"/>
        </w:pPr>
      </w:lvl>
    </w:lvlOverride>
    <w:lvlOverride w:ilvl="8">
      <w:lvl w:ilvl="8" w:tplc="0409001B" w:tentative="1">
        <w:start w:val="1"/>
        <w:numFmt w:val="lowerRoman"/>
        <w:lvlText w:val="%9."/>
        <w:lvlJc w:val="right"/>
        <w:pPr>
          <w:ind w:left="6290" w:hanging="180"/>
        </w:pPr>
      </w:lvl>
    </w:lvlOverride>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641D78"/>
    <w:rsid w:val="00001E92"/>
    <w:rsid w:val="000079F5"/>
    <w:rsid w:val="000B4E7E"/>
    <w:rsid w:val="000C7F03"/>
    <w:rsid w:val="0016148B"/>
    <w:rsid w:val="001D4B0E"/>
    <w:rsid w:val="001E0E65"/>
    <w:rsid w:val="001E60A6"/>
    <w:rsid w:val="0027157A"/>
    <w:rsid w:val="003222FC"/>
    <w:rsid w:val="00424FB0"/>
    <w:rsid w:val="004B3424"/>
    <w:rsid w:val="004B6F63"/>
    <w:rsid w:val="00504442"/>
    <w:rsid w:val="005315F2"/>
    <w:rsid w:val="0055775D"/>
    <w:rsid w:val="005941BC"/>
    <w:rsid w:val="005C1563"/>
    <w:rsid w:val="006148E2"/>
    <w:rsid w:val="00641D78"/>
    <w:rsid w:val="00683E69"/>
    <w:rsid w:val="006B64CA"/>
    <w:rsid w:val="006C4169"/>
    <w:rsid w:val="00701961"/>
    <w:rsid w:val="00707018"/>
    <w:rsid w:val="00782EE6"/>
    <w:rsid w:val="007A07D3"/>
    <w:rsid w:val="00831993"/>
    <w:rsid w:val="008B56D2"/>
    <w:rsid w:val="008C16DF"/>
    <w:rsid w:val="00954F9F"/>
    <w:rsid w:val="00992E91"/>
    <w:rsid w:val="009E1362"/>
    <w:rsid w:val="00A04B23"/>
    <w:rsid w:val="00A050CC"/>
    <w:rsid w:val="00A94C5D"/>
    <w:rsid w:val="00A97646"/>
    <w:rsid w:val="00AB6690"/>
    <w:rsid w:val="00B11D9E"/>
    <w:rsid w:val="00B22C6A"/>
    <w:rsid w:val="00B50B56"/>
    <w:rsid w:val="00B53C62"/>
    <w:rsid w:val="00BA650B"/>
    <w:rsid w:val="00C36AA3"/>
    <w:rsid w:val="00CA5A6E"/>
    <w:rsid w:val="00CB3757"/>
    <w:rsid w:val="00CE5BFC"/>
    <w:rsid w:val="00D041B7"/>
    <w:rsid w:val="00D07593"/>
    <w:rsid w:val="00D1045B"/>
    <w:rsid w:val="00DB68BC"/>
    <w:rsid w:val="00E45073"/>
    <w:rsid w:val="00E70553"/>
    <w:rsid w:val="00EC3AA5"/>
    <w:rsid w:val="00EE4C0D"/>
    <w:rsid w:val="00EF11EF"/>
    <w:rsid w:val="00EF41A0"/>
    <w:rsid w:val="00F26819"/>
    <w:rsid w:val="00F52136"/>
    <w:rsid w:val="00FC7C01"/>
    <w:rsid w:val="00FD7BC4"/>
    <w:rsid w:val="00FE0DA8"/>
    <w:rsid w:val="00FF0F5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bidi/>
        <w:spacing w:after="160" w:line="259"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1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6690"/>
    <w:pPr>
      <w:ind w:left="720"/>
      <w:contextualSpacing/>
    </w:pPr>
  </w:style>
  <w:style w:type="paragraph" w:styleId="a4">
    <w:name w:val="No Spacing"/>
    <w:link w:val="Char"/>
    <w:uiPriority w:val="1"/>
    <w:qFormat/>
    <w:rsid w:val="00D07593"/>
    <w:pPr>
      <w:spacing w:after="0" w:line="240" w:lineRule="auto"/>
    </w:pPr>
    <w:rPr>
      <w:rFonts w:eastAsiaTheme="minorEastAsia"/>
    </w:rPr>
  </w:style>
  <w:style w:type="character" w:customStyle="1" w:styleId="Char">
    <w:name w:val="بلا تباعد Char"/>
    <w:basedOn w:val="a0"/>
    <w:link w:val="a4"/>
    <w:uiPriority w:val="1"/>
    <w:rsid w:val="00D07593"/>
    <w:rPr>
      <w:rFonts w:eastAsiaTheme="minorEastAsia"/>
    </w:rPr>
  </w:style>
  <w:style w:type="table" w:styleId="a5">
    <w:name w:val="Table Grid"/>
    <w:basedOn w:val="a1"/>
    <w:uiPriority w:val="39"/>
    <w:rsid w:val="00A05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3">
    <w:name w:val="Grid Table 1 Light Accent 3"/>
    <w:basedOn w:val="a1"/>
    <w:uiPriority w:val="46"/>
    <w:rsid w:val="00A050CC"/>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
    <w:name w:val="Grid Table 1 Light"/>
    <w:basedOn w:val="a1"/>
    <w:uiPriority w:val="46"/>
    <w:rsid w:val="00A050CC"/>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6">
    <w:name w:val="header"/>
    <w:basedOn w:val="a"/>
    <w:link w:val="Char0"/>
    <w:uiPriority w:val="99"/>
    <w:unhideWhenUsed/>
    <w:rsid w:val="00707018"/>
    <w:pPr>
      <w:tabs>
        <w:tab w:val="center" w:pos="4153"/>
        <w:tab w:val="right" w:pos="8306"/>
      </w:tabs>
      <w:spacing w:after="0" w:line="240" w:lineRule="auto"/>
    </w:pPr>
  </w:style>
  <w:style w:type="character" w:customStyle="1" w:styleId="Char0">
    <w:name w:val="رأس صفحة Char"/>
    <w:basedOn w:val="a0"/>
    <w:link w:val="a6"/>
    <w:uiPriority w:val="99"/>
    <w:rsid w:val="00707018"/>
  </w:style>
  <w:style w:type="paragraph" w:styleId="a7">
    <w:name w:val="footer"/>
    <w:basedOn w:val="a"/>
    <w:link w:val="Char1"/>
    <w:uiPriority w:val="99"/>
    <w:unhideWhenUsed/>
    <w:rsid w:val="00707018"/>
    <w:pPr>
      <w:tabs>
        <w:tab w:val="center" w:pos="4153"/>
        <w:tab w:val="right" w:pos="8306"/>
      </w:tabs>
      <w:spacing w:after="0" w:line="240" w:lineRule="auto"/>
    </w:pPr>
  </w:style>
  <w:style w:type="character" w:customStyle="1" w:styleId="Char1">
    <w:name w:val="تذييل صفحة Char"/>
    <w:basedOn w:val="a0"/>
    <w:link w:val="a7"/>
    <w:uiPriority w:val="99"/>
    <w:rsid w:val="00707018"/>
  </w:style>
  <w:style w:type="paragraph" w:styleId="a8">
    <w:name w:val="Balloon Text"/>
    <w:basedOn w:val="a"/>
    <w:link w:val="Char2"/>
    <w:uiPriority w:val="99"/>
    <w:semiHidden/>
    <w:unhideWhenUsed/>
    <w:rsid w:val="00FC7C01"/>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FC7C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jpeg"/><Relationship Id="rId1" Type="http://schemas.openxmlformats.org/officeDocument/2006/relationships/hyperlink" Target="http://forum.education-sa.com/edu16561/"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إعداد وتنفيذ </PublishDate>
  <Abstract/>
  <CompanyAddress>ثانوية جامعة الأميرة نورة بنت عبد الرحمن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1551</Words>
  <Characters>8843</Characters>
  <Application>Microsoft Office Word</Application>
  <DocSecurity>0</DocSecurity>
  <Lines>73</Lines>
  <Paragraphs>20</Paragraphs>
  <ScaleCrop>false</ScaleCrop>
  <HeadingPairs>
    <vt:vector size="2" baseType="variant">
      <vt:variant>
        <vt:lpstr>العنوان</vt:lpstr>
      </vt:variant>
      <vt:variant>
        <vt:i4>1</vt:i4>
      </vt:variant>
    </vt:vector>
  </HeadingPairs>
  <TitlesOfParts>
    <vt:vector size="1" baseType="lpstr">
      <vt:lpstr>ظاهرة الغياب المدرسي</vt:lpstr>
    </vt:vector>
  </TitlesOfParts>
  <Company>فاطمة المطيري</Company>
  <LinksUpToDate>false</LinksUpToDate>
  <CharactersWithSpaces>10374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ظاهرة الغياب المدرسي</dc:title>
  <dc:subject>الأسباب والعلاج</dc:subject>
  <dc:creator>Sony</dc:creator>
  <cp:lastModifiedBy>ASUS</cp:lastModifiedBy>
  <cp:revision>14</cp:revision>
  <dcterms:created xsi:type="dcterms:W3CDTF">2015-11-12T19:06:00Z</dcterms:created>
  <dcterms:modified xsi:type="dcterms:W3CDTF">2015-11-20T11:47:00Z</dcterms:modified>
</cp:coreProperties>
</file>